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E1041" w14:textId="77777777" w:rsidR="00F614A4" w:rsidRDefault="00F614A4" w:rsidP="00F614A4">
      <w:pPr>
        <w:spacing w:before="240" w:after="240"/>
        <w:rPr>
          <w:rFonts w:eastAsia="Calibri" w:cs="Calibri"/>
          <w:b/>
          <w:bCs/>
          <w:caps/>
          <w:color w:val="2F5496" w:themeColor="accent1" w:themeShade="BF"/>
          <w:sz w:val="24"/>
          <w:szCs w:val="24"/>
        </w:rPr>
      </w:pPr>
      <w:r w:rsidRPr="3FBF3C14">
        <w:rPr>
          <w:rFonts w:eastAsia="Calibri" w:cs="Calibri"/>
          <w:b/>
          <w:bCs/>
          <w:caps/>
          <w:color w:val="2F5496" w:themeColor="accent1" w:themeShade="BF"/>
          <w:sz w:val="24"/>
          <w:szCs w:val="24"/>
          <w:lang w:val="en-IE"/>
        </w:rPr>
        <w:t xml:space="preserve">NOTE </w:t>
      </w:r>
      <w:r>
        <w:rPr>
          <w:rFonts w:eastAsia="Calibri" w:cs="Calibri"/>
          <w:b/>
          <w:bCs/>
          <w:caps/>
          <w:color w:val="2F5496" w:themeColor="accent1" w:themeShade="BF"/>
          <w:sz w:val="24"/>
          <w:szCs w:val="24"/>
          <w:lang w:val="en-IE"/>
        </w:rPr>
        <w:t>on iala next steps regarding 3GPP</w:t>
      </w:r>
    </w:p>
    <w:p w14:paraId="770271DD" w14:textId="77777777" w:rsidR="00F614A4" w:rsidRDefault="00F614A4" w:rsidP="00F614A4">
      <w:pPr>
        <w:rPr>
          <w:rFonts w:eastAsia="Calibri" w:cs="Calibri"/>
        </w:rPr>
      </w:pPr>
      <w:r w:rsidRPr="3FBF3C14">
        <w:rPr>
          <w:rFonts w:eastAsia="Calibri" w:cs="Calibri"/>
        </w:rPr>
        <w:t xml:space="preserve">Date: </w:t>
      </w:r>
      <w:r>
        <w:rPr>
          <w:rFonts w:eastAsia="Calibri" w:cs="Calibri"/>
        </w:rPr>
        <w:t>13</w:t>
      </w:r>
      <w:r w:rsidRPr="3FBF3C14">
        <w:rPr>
          <w:rFonts w:eastAsia="Calibri" w:cs="Calibri"/>
        </w:rPr>
        <w:t>/</w:t>
      </w:r>
      <w:r>
        <w:rPr>
          <w:rFonts w:eastAsia="Calibri" w:cs="Calibri"/>
        </w:rPr>
        <w:t>08</w:t>
      </w:r>
      <w:r w:rsidRPr="3FBF3C14">
        <w:rPr>
          <w:rFonts w:eastAsia="Calibri" w:cs="Calibri"/>
        </w:rPr>
        <w:t>/2020 - 1</w:t>
      </w:r>
      <w:r>
        <w:rPr>
          <w:rFonts w:eastAsia="Calibri" w:cs="Calibri"/>
        </w:rPr>
        <w:t>2</w:t>
      </w:r>
      <w:r w:rsidRPr="3FBF3C14">
        <w:rPr>
          <w:rFonts w:eastAsia="Calibri" w:cs="Calibri"/>
        </w:rPr>
        <w:t>.00 to 1</w:t>
      </w:r>
      <w:r>
        <w:rPr>
          <w:rFonts w:eastAsia="Calibri" w:cs="Calibri"/>
        </w:rPr>
        <w:t>3</w:t>
      </w:r>
      <w:r w:rsidRPr="3FBF3C14">
        <w:rPr>
          <w:rFonts w:eastAsia="Calibri" w:cs="Calibri"/>
        </w:rPr>
        <w:t>.00 CEST</w:t>
      </w:r>
      <w:bookmarkStart w:id="0" w:name="_GoBack"/>
      <w:bookmarkEnd w:id="0"/>
    </w:p>
    <w:p w14:paraId="33D72CD6" w14:textId="77777777" w:rsidR="00F614A4" w:rsidRDefault="00F614A4" w:rsidP="00F614A4">
      <w:pPr>
        <w:spacing w:before="240" w:after="120"/>
        <w:ind w:left="567" w:hanging="567"/>
        <w:jc w:val="both"/>
        <w:rPr>
          <w:rFonts w:eastAsia="Calibri" w:cs="Calibri"/>
        </w:rPr>
      </w:pPr>
      <w:r w:rsidRPr="00F614A4">
        <w:rPr>
          <w:rFonts w:eastAsia="Calibri" w:cs="Calibri"/>
        </w:rPr>
        <w:t xml:space="preserve">Attendees: </w:t>
      </w:r>
      <w:r>
        <w:rPr>
          <w:rFonts w:eastAsia="Calibri" w:cs="Calibri"/>
        </w:rPr>
        <w:t>Hideki Noguchi</w:t>
      </w:r>
      <w:r w:rsidRPr="3FBF3C14">
        <w:rPr>
          <w:rFonts w:eastAsia="Calibri" w:cs="Calibri"/>
        </w:rPr>
        <w:t xml:space="preserve">, </w:t>
      </w:r>
      <w:r>
        <w:rPr>
          <w:rFonts w:eastAsia="Calibri" w:cs="Calibri"/>
        </w:rPr>
        <w:t>Jorge Arroyo</w:t>
      </w:r>
      <w:r w:rsidRPr="3FBF3C14">
        <w:rPr>
          <w:rFonts w:eastAsia="Calibri" w:cs="Calibri"/>
        </w:rPr>
        <w:t xml:space="preserve">, </w:t>
      </w:r>
      <w:r>
        <w:rPr>
          <w:lang w:val="en-AU" w:eastAsia="en-AU"/>
        </w:rPr>
        <w:t>Jillian Carson</w:t>
      </w:r>
      <w:r w:rsidRPr="3FBF3C14">
        <w:rPr>
          <w:rFonts w:eastAsia="Calibri" w:cs="Calibri"/>
        </w:rPr>
        <w:t xml:space="preserve">, </w:t>
      </w:r>
      <w:r>
        <w:rPr>
          <w:rFonts w:eastAsia="Calibri" w:cs="Calibri"/>
        </w:rPr>
        <w:t xml:space="preserve">Ernest Batty, Minsu Jeon, </w:t>
      </w:r>
      <w:r w:rsidRPr="00F614A4">
        <w:rPr>
          <w:rFonts w:eastAsia="Calibri" w:cs="Calibri"/>
        </w:rPr>
        <w:t>Jaime Alvarez</w:t>
      </w:r>
    </w:p>
    <w:p w14:paraId="60DFE9D4" w14:textId="77777777" w:rsidR="00F614A4" w:rsidRDefault="00F614A4" w:rsidP="00F614A4">
      <w:pPr>
        <w:pStyle w:val="ListParagraph"/>
        <w:numPr>
          <w:ilvl w:val="0"/>
          <w:numId w:val="2"/>
        </w:numPr>
        <w:spacing w:before="240" w:after="240"/>
        <w:ind w:left="432" w:hanging="432"/>
        <w:rPr>
          <w:rFonts w:eastAsiaTheme="minorEastAsia"/>
          <w:b/>
          <w:bCs/>
          <w:caps/>
          <w:color w:val="2F5496" w:themeColor="accent1" w:themeShade="BF"/>
          <w:sz w:val="24"/>
          <w:szCs w:val="24"/>
        </w:rPr>
      </w:pPr>
      <w:r w:rsidRPr="3FBF3C14">
        <w:rPr>
          <w:rFonts w:eastAsia="Calibri" w:cs="Calibri"/>
          <w:b/>
          <w:bCs/>
          <w:caps/>
          <w:color w:val="2F5496" w:themeColor="accent1" w:themeShade="BF"/>
          <w:sz w:val="24"/>
          <w:szCs w:val="24"/>
        </w:rPr>
        <w:t>OPENING</w:t>
      </w:r>
    </w:p>
    <w:p w14:paraId="091A4CED" w14:textId="5CEDBC54" w:rsidR="002A4D7C" w:rsidRDefault="00F614A4" w:rsidP="006504E0">
      <w:pPr>
        <w:jc w:val="both"/>
        <w:rPr>
          <w:lang w:val="en-GB"/>
        </w:rPr>
      </w:pPr>
      <w:r>
        <w:rPr>
          <w:rFonts w:eastAsia="Calibri" w:cs="Calibri"/>
        </w:rPr>
        <w:t xml:space="preserve">Jillian </w:t>
      </w:r>
      <w:r w:rsidR="00BB0856">
        <w:rPr>
          <w:rFonts w:eastAsia="Calibri" w:cs="Calibri"/>
        </w:rPr>
        <w:t xml:space="preserve">opened the meeting and noted </w:t>
      </w:r>
      <w:r w:rsidR="00E41B4E">
        <w:rPr>
          <w:rFonts w:eastAsia="Calibri" w:cs="Calibri"/>
        </w:rPr>
        <w:t xml:space="preserve">the work done in WG2 </w:t>
      </w:r>
      <w:r w:rsidR="00BB0856">
        <w:rPr>
          <w:rFonts w:eastAsia="Calibri" w:cs="Calibri"/>
        </w:rPr>
        <w:t xml:space="preserve">regarding the preparation of </w:t>
      </w:r>
      <w:r w:rsidR="00E41B4E">
        <w:rPr>
          <w:lang w:val="en-GB"/>
        </w:rPr>
        <w:t xml:space="preserve">a draft Recommendation and Guideline that covers the use </w:t>
      </w:r>
      <w:r w:rsidR="00717B63">
        <w:rPr>
          <w:lang w:val="en-GB"/>
        </w:rPr>
        <w:t xml:space="preserve">of </w:t>
      </w:r>
      <w:r w:rsidR="00E41B4E">
        <w:rPr>
          <w:lang w:val="en-GB"/>
        </w:rPr>
        <w:t>3GPP technologies</w:t>
      </w:r>
      <w:r>
        <w:rPr>
          <w:rFonts w:eastAsia="Calibri" w:cs="Calibri"/>
        </w:rPr>
        <w:t>.</w:t>
      </w:r>
      <w:r w:rsidR="00E41B4E">
        <w:rPr>
          <w:rFonts w:eastAsia="Calibri" w:cs="Calibri"/>
        </w:rPr>
        <w:t xml:space="preserve"> As highlighted during the meeting, </w:t>
      </w:r>
      <w:r w:rsidR="00E41B4E">
        <w:rPr>
          <w:lang w:val="en-GB"/>
        </w:rPr>
        <w:t>3GPP technology continues to develop rapidly, and many IALA members and others in the maritime domain are already implementing and / or testing, different applications using 3GPP</w:t>
      </w:r>
      <w:r w:rsidR="00BB0856">
        <w:rPr>
          <w:lang w:val="en-GB"/>
        </w:rPr>
        <w:t xml:space="preserve"> technologies such as LTE, 4G and 5G</w:t>
      </w:r>
      <w:r w:rsidR="00E41B4E">
        <w:rPr>
          <w:lang w:val="en-GB"/>
        </w:rPr>
        <w:t xml:space="preserve">. </w:t>
      </w:r>
    </w:p>
    <w:p w14:paraId="5105CA95" w14:textId="77777777" w:rsidR="002A4D7C" w:rsidRDefault="002A4D7C" w:rsidP="006504E0">
      <w:pPr>
        <w:jc w:val="both"/>
        <w:rPr>
          <w:lang w:val="en-GB"/>
        </w:rPr>
      </w:pPr>
    </w:p>
    <w:p w14:paraId="715B0004" w14:textId="7D201C27" w:rsidR="00BB0856" w:rsidRDefault="00BB0856" w:rsidP="006504E0">
      <w:pPr>
        <w:jc w:val="both"/>
        <w:rPr>
          <w:lang w:val="en-GB"/>
        </w:rPr>
      </w:pPr>
      <w:r>
        <w:rPr>
          <w:lang w:val="en-GB"/>
        </w:rPr>
        <w:t xml:space="preserve">As per the IALA workplan, the task of </w:t>
      </w:r>
      <w:r w:rsidR="00E41B4E">
        <w:rPr>
          <w:lang w:val="en-GB"/>
        </w:rPr>
        <w:t xml:space="preserve">WG2 </w:t>
      </w:r>
      <w:r>
        <w:rPr>
          <w:lang w:val="en-GB"/>
        </w:rPr>
        <w:t xml:space="preserve">is to review and assess </w:t>
      </w:r>
      <w:r w:rsidR="00E41B4E">
        <w:rPr>
          <w:lang w:val="en-GB"/>
        </w:rPr>
        <w:t>emerging technologies</w:t>
      </w:r>
      <w:r>
        <w:rPr>
          <w:lang w:val="en-GB"/>
        </w:rPr>
        <w:t xml:space="preserve"> including</w:t>
      </w:r>
      <w:r w:rsidR="00666C83">
        <w:rPr>
          <w:lang w:val="en-GB"/>
        </w:rPr>
        <w:t xml:space="preserve"> </w:t>
      </w:r>
      <w:r w:rsidR="00E41B4E">
        <w:rPr>
          <w:lang w:val="en-GB"/>
        </w:rPr>
        <w:t xml:space="preserve">test beds </w:t>
      </w:r>
      <w:r>
        <w:rPr>
          <w:lang w:val="en-GB"/>
        </w:rPr>
        <w:t xml:space="preserve">and </w:t>
      </w:r>
      <w:r w:rsidR="00E41B4E">
        <w:rPr>
          <w:lang w:val="en-GB"/>
        </w:rPr>
        <w:t>implementations</w:t>
      </w:r>
      <w:r>
        <w:rPr>
          <w:lang w:val="en-GB"/>
        </w:rPr>
        <w:t xml:space="preserve">. Noting the maturity of the reviews carried out at past ENAV Committee meetings, there is a desire </w:t>
      </w:r>
      <w:r w:rsidR="00E41B4E">
        <w:rPr>
          <w:lang w:val="en-GB"/>
        </w:rPr>
        <w:t xml:space="preserve"> </w:t>
      </w:r>
      <w:r w:rsidR="002A4D7C">
        <w:rPr>
          <w:lang w:val="en-GB"/>
        </w:rPr>
        <w:t xml:space="preserve">to </w:t>
      </w:r>
      <w:r>
        <w:rPr>
          <w:lang w:val="en-GB"/>
        </w:rPr>
        <w:t xml:space="preserve">review the expectations of the WG and </w:t>
      </w:r>
      <w:r w:rsidR="002A4D7C">
        <w:rPr>
          <w:lang w:val="en-GB"/>
        </w:rPr>
        <w:t>determine the best way forward for IALA with</w:t>
      </w:r>
      <w:r>
        <w:rPr>
          <w:lang w:val="en-GB"/>
        </w:rPr>
        <w:t xml:space="preserve"> not only</w:t>
      </w:r>
      <w:r w:rsidR="002A4D7C">
        <w:rPr>
          <w:lang w:val="en-GB"/>
        </w:rPr>
        <w:t xml:space="preserve"> the 3GPP </w:t>
      </w:r>
      <w:r>
        <w:rPr>
          <w:lang w:val="en-GB"/>
        </w:rPr>
        <w:t xml:space="preserve">technology </w:t>
      </w:r>
      <w:r w:rsidR="002A4D7C">
        <w:rPr>
          <w:lang w:val="en-GB"/>
        </w:rPr>
        <w:t>reviews</w:t>
      </w:r>
      <w:r>
        <w:rPr>
          <w:lang w:val="en-GB"/>
        </w:rPr>
        <w:t>, but the reviews of other technologies that have established standard(s)</w:t>
      </w:r>
      <w:r w:rsidR="002A4D7C">
        <w:rPr>
          <w:lang w:val="en-GB"/>
        </w:rPr>
        <w:t xml:space="preserve">. </w:t>
      </w:r>
    </w:p>
    <w:p w14:paraId="20AD5179" w14:textId="77777777" w:rsidR="00BB0856" w:rsidRDefault="00BB0856" w:rsidP="006504E0">
      <w:pPr>
        <w:jc w:val="both"/>
        <w:rPr>
          <w:lang w:val="en-GB"/>
        </w:rPr>
      </w:pPr>
    </w:p>
    <w:p w14:paraId="66398F97" w14:textId="034450EA" w:rsidR="00F614A4" w:rsidRDefault="00BB0856" w:rsidP="006504E0">
      <w:pPr>
        <w:jc w:val="both"/>
        <w:rPr>
          <w:lang w:val="en-GB"/>
        </w:rPr>
      </w:pPr>
      <w:r>
        <w:rPr>
          <w:lang w:val="en-GB"/>
        </w:rPr>
        <w:t xml:space="preserve">Initially, it was indicated that </w:t>
      </w:r>
      <w:r w:rsidR="002A4D7C">
        <w:rPr>
          <w:lang w:val="en-GB"/>
        </w:rPr>
        <w:t xml:space="preserve">once WG2 had completed their reviews, </w:t>
      </w:r>
      <w:r>
        <w:rPr>
          <w:lang w:val="en-GB"/>
        </w:rPr>
        <w:t xml:space="preserve">for those technologies that were deemed appropriate for use by IALA members, </w:t>
      </w:r>
      <w:r w:rsidR="002A4D7C">
        <w:rPr>
          <w:lang w:val="en-GB"/>
        </w:rPr>
        <w:t>WG3 would do a technical review at the implementation and standardisation of technology level.</w:t>
      </w:r>
      <w:r>
        <w:rPr>
          <w:lang w:val="en-GB"/>
        </w:rPr>
        <w:t xml:space="preserve"> Noting many of the technologies have existing, mature, standard sets and implementation plans and the fact that WG3 is fully occupied with work elements from the ITU WRC19, there was discussion on if the additional step of review by WG3 is required.   </w:t>
      </w:r>
    </w:p>
    <w:p w14:paraId="49468F69" w14:textId="77777777" w:rsidR="00C44E04" w:rsidRDefault="00C44E04" w:rsidP="006504E0">
      <w:pPr>
        <w:jc w:val="both"/>
        <w:rPr>
          <w:lang w:val="en-GB"/>
        </w:rPr>
      </w:pPr>
    </w:p>
    <w:p w14:paraId="32F89D24" w14:textId="3964718B" w:rsidR="002A4D7C" w:rsidRDefault="00BB0856" w:rsidP="006504E0">
      <w:pPr>
        <w:jc w:val="both"/>
        <w:rPr>
          <w:lang w:val="en-GB"/>
        </w:rPr>
      </w:pPr>
      <w:r>
        <w:rPr>
          <w:lang w:val="en-GB"/>
        </w:rPr>
        <w:t>In summary, following discussion</w:t>
      </w:r>
      <w:r w:rsidR="002A4D7C">
        <w:rPr>
          <w:lang w:val="en-GB"/>
        </w:rPr>
        <w:t xml:space="preserve">, the meeting </w:t>
      </w:r>
      <w:r>
        <w:rPr>
          <w:lang w:val="en-GB"/>
        </w:rPr>
        <w:t>agreed a</w:t>
      </w:r>
      <w:r w:rsidR="002A4D7C">
        <w:rPr>
          <w:lang w:val="en-GB"/>
        </w:rPr>
        <w:t xml:space="preserve"> the process </w:t>
      </w:r>
      <w:r w:rsidR="00C44E04">
        <w:rPr>
          <w:lang w:val="en-GB"/>
        </w:rPr>
        <w:t>o</w:t>
      </w:r>
      <w:r w:rsidR="003D3EE7">
        <w:rPr>
          <w:lang w:val="en-GB"/>
        </w:rPr>
        <w:t>n</w:t>
      </w:r>
      <w:r w:rsidR="002A4D7C">
        <w:rPr>
          <w:lang w:val="en-GB"/>
        </w:rPr>
        <w:t xml:space="preserve"> the way forward for the outcomes of the technology reviews carried out by WG2 </w:t>
      </w:r>
      <w:r w:rsidR="00C44E04">
        <w:rPr>
          <w:lang w:val="en-GB"/>
        </w:rPr>
        <w:t xml:space="preserve">(notably with the 3GPP outcomes) </w:t>
      </w:r>
      <w:r w:rsidR="002A4D7C">
        <w:rPr>
          <w:lang w:val="en-GB"/>
        </w:rPr>
        <w:t xml:space="preserve">considering the </w:t>
      </w:r>
      <w:r w:rsidR="00C44E04">
        <w:rPr>
          <w:lang w:val="en-GB"/>
        </w:rPr>
        <w:t>WG3 workload due to VDES</w:t>
      </w:r>
      <w:r>
        <w:rPr>
          <w:lang w:val="en-GB"/>
        </w:rPr>
        <w:t>, AIS and related</w:t>
      </w:r>
      <w:r w:rsidR="00666C83">
        <w:rPr>
          <w:lang w:val="en-GB"/>
        </w:rPr>
        <w:t xml:space="preserve"> </w:t>
      </w:r>
      <w:r w:rsidR="00C44E04">
        <w:rPr>
          <w:lang w:val="en-GB"/>
        </w:rPr>
        <w:t>development.</w:t>
      </w:r>
    </w:p>
    <w:p w14:paraId="06B13A6F" w14:textId="77777777" w:rsidR="00C44E04" w:rsidRDefault="00C44E04" w:rsidP="006504E0">
      <w:pPr>
        <w:jc w:val="both"/>
        <w:rPr>
          <w:lang w:val="en-GB"/>
        </w:rPr>
      </w:pPr>
    </w:p>
    <w:p w14:paraId="581B6B52" w14:textId="4FA9A454" w:rsidR="00C44E04" w:rsidRDefault="00BB0856" w:rsidP="006504E0">
      <w:pPr>
        <w:jc w:val="both"/>
        <w:rPr>
          <w:lang w:val="en-GB"/>
        </w:rPr>
      </w:pPr>
      <w:r>
        <w:rPr>
          <w:lang w:val="en-GB"/>
        </w:rPr>
        <w:t>Agenda</w:t>
      </w:r>
    </w:p>
    <w:p w14:paraId="2EF10F11" w14:textId="77777777" w:rsidR="00C44E04" w:rsidRDefault="00C44E04" w:rsidP="006504E0">
      <w:pPr>
        <w:jc w:val="both"/>
        <w:rPr>
          <w:lang w:val="en-GB"/>
        </w:rPr>
      </w:pPr>
      <w:r>
        <w:rPr>
          <w:lang w:val="en-GB"/>
        </w:rPr>
        <w:t>1 – Summary of work to date (</w:t>
      </w:r>
      <w:r>
        <w:rPr>
          <w:rFonts w:eastAsia="Calibri" w:cs="Calibri"/>
        </w:rPr>
        <w:t>Ernest Batty</w:t>
      </w:r>
      <w:r>
        <w:rPr>
          <w:lang w:val="en-GB"/>
        </w:rPr>
        <w:t>)</w:t>
      </w:r>
    </w:p>
    <w:p w14:paraId="70DBD6B0" w14:textId="77777777" w:rsidR="00C44E04" w:rsidRDefault="00C44E04" w:rsidP="006504E0">
      <w:pPr>
        <w:jc w:val="both"/>
        <w:rPr>
          <w:lang w:val="en-GB"/>
        </w:rPr>
      </w:pPr>
      <w:r>
        <w:rPr>
          <w:lang w:val="en-GB"/>
        </w:rPr>
        <w:t xml:space="preserve">2 – 3GPP development (documents) (Jillian to outline / all) </w:t>
      </w:r>
    </w:p>
    <w:p w14:paraId="3CC82422" w14:textId="77777777" w:rsidR="00C44E04" w:rsidRDefault="00C44E04" w:rsidP="006504E0">
      <w:pPr>
        <w:jc w:val="both"/>
        <w:rPr>
          <w:lang w:val="en-GB"/>
        </w:rPr>
      </w:pPr>
      <w:r>
        <w:rPr>
          <w:lang w:val="en-GB"/>
        </w:rPr>
        <w:t>3 – WG2 technology reviews (all)</w:t>
      </w:r>
    </w:p>
    <w:p w14:paraId="651F127A" w14:textId="77777777" w:rsidR="00C44E04" w:rsidRDefault="00C44E04" w:rsidP="006504E0">
      <w:pPr>
        <w:jc w:val="both"/>
        <w:rPr>
          <w:lang w:val="en-GB"/>
        </w:rPr>
      </w:pPr>
      <w:r>
        <w:rPr>
          <w:lang w:val="en-GB"/>
        </w:rPr>
        <w:t xml:space="preserve">4 – Next steps / actions (all) </w:t>
      </w:r>
    </w:p>
    <w:p w14:paraId="7414C243" w14:textId="77777777" w:rsidR="00C44E04" w:rsidRPr="00C44E04" w:rsidRDefault="00C44E04" w:rsidP="006504E0">
      <w:pPr>
        <w:jc w:val="both"/>
        <w:rPr>
          <w:rFonts w:eastAsia="Calibri" w:cs="Calibri"/>
          <w:lang w:val="en-GB"/>
        </w:rPr>
      </w:pPr>
    </w:p>
    <w:p w14:paraId="5B6D6C6A" w14:textId="77777777" w:rsidR="00F614A4" w:rsidRDefault="00F614A4" w:rsidP="006504E0">
      <w:pPr>
        <w:pStyle w:val="ListParagraph"/>
        <w:numPr>
          <w:ilvl w:val="0"/>
          <w:numId w:val="2"/>
        </w:numPr>
        <w:spacing w:before="240" w:after="240"/>
        <w:ind w:left="432" w:hanging="432"/>
        <w:jc w:val="both"/>
        <w:rPr>
          <w:rFonts w:eastAsiaTheme="minorEastAsia"/>
          <w:b/>
          <w:bCs/>
          <w:color w:val="2F5496" w:themeColor="accent1" w:themeShade="BF"/>
          <w:sz w:val="24"/>
          <w:szCs w:val="24"/>
        </w:rPr>
      </w:pPr>
      <w:r w:rsidRPr="3FBF3C14">
        <w:rPr>
          <w:rFonts w:eastAsia="Calibri" w:cs="Calibri"/>
          <w:b/>
          <w:bCs/>
          <w:caps/>
          <w:color w:val="2F5496" w:themeColor="accent1" w:themeShade="BF"/>
          <w:sz w:val="24"/>
          <w:szCs w:val="24"/>
        </w:rPr>
        <w:t>Main outcomes of the meeting</w:t>
      </w:r>
    </w:p>
    <w:p w14:paraId="0FE503E4" w14:textId="77777777" w:rsidR="00F614A4" w:rsidRDefault="00F614A4" w:rsidP="006504E0">
      <w:pPr>
        <w:jc w:val="both"/>
        <w:rPr>
          <w:rFonts w:eastAsia="Calibri" w:cs="Calibri"/>
        </w:rPr>
      </w:pPr>
      <w:r w:rsidRPr="3FBF3C14">
        <w:rPr>
          <w:rFonts w:eastAsia="Calibri" w:cs="Calibri"/>
        </w:rPr>
        <w:t xml:space="preserve">The following bullets </w:t>
      </w:r>
      <w:proofErr w:type="spellStart"/>
      <w:r w:rsidRPr="3FBF3C14">
        <w:rPr>
          <w:rFonts w:eastAsia="Calibri" w:cs="Calibri"/>
        </w:rPr>
        <w:t>summarise</w:t>
      </w:r>
      <w:proofErr w:type="spellEnd"/>
      <w:r w:rsidRPr="3FBF3C14">
        <w:rPr>
          <w:rFonts w:eastAsia="Calibri" w:cs="Calibri"/>
        </w:rPr>
        <w:t xml:space="preserve"> the views of attendees:</w:t>
      </w:r>
    </w:p>
    <w:p w14:paraId="5FD2EC16" w14:textId="77777777" w:rsidR="00B06468" w:rsidRPr="00B06468" w:rsidRDefault="00B06468" w:rsidP="006504E0">
      <w:pPr>
        <w:jc w:val="both"/>
        <w:rPr>
          <w:b/>
          <w:bCs/>
          <w:u w:val="single"/>
          <w:lang w:val="en-GB"/>
        </w:rPr>
      </w:pPr>
    </w:p>
    <w:p w14:paraId="39B7F2EA" w14:textId="77777777" w:rsidR="00B06468" w:rsidRPr="007C2D92" w:rsidRDefault="00B06468" w:rsidP="006504E0">
      <w:pPr>
        <w:jc w:val="both"/>
        <w:rPr>
          <w:b/>
          <w:bCs/>
          <w:u w:val="single"/>
          <w:lang w:val="en-GB"/>
        </w:rPr>
      </w:pPr>
      <w:r w:rsidRPr="007C2D92">
        <w:rPr>
          <w:b/>
          <w:bCs/>
          <w:u w:val="single"/>
          <w:lang w:val="en-GB"/>
        </w:rPr>
        <w:t>1 –</w:t>
      </w:r>
      <w:r w:rsidR="00C44E04" w:rsidRPr="007C2D92">
        <w:rPr>
          <w:b/>
          <w:bCs/>
          <w:u w:val="single"/>
          <w:lang w:val="en-GB"/>
        </w:rPr>
        <w:t xml:space="preserve"> S</w:t>
      </w:r>
      <w:r w:rsidRPr="007C2D92">
        <w:rPr>
          <w:b/>
          <w:bCs/>
          <w:u w:val="single"/>
          <w:lang w:val="en-GB"/>
        </w:rPr>
        <w:t>ummary of work to date (</w:t>
      </w:r>
      <w:r w:rsidR="00C44E04" w:rsidRPr="007C2D92">
        <w:rPr>
          <w:rFonts w:eastAsia="Calibri" w:cs="Calibri"/>
          <w:b/>
          <w:bCs/>
          <w:u w:val="single"/>
        </w:rPr>
        <w:t>Ernest Batty</w:t>
      </w:r>
      <w:r w:rsidRPr="007C2D92">
        <w:rPr>
          <w:b/>
          <w:bCs/>
          <w:u w:val="single"/>
          <w:lang w:val="en-GB"/>
        </w:rPr>
        <w:t>)</w:t>
      </w:r>
    </w:p>
    <w:p w14:paraId="60EEDC90" w14:textId="3A121D4E" w:rsidR="00B06468" w:rsidRPr="00C44E04" w:rsidRDefault="00B06468" w:rsidP="006504E0">
      <w:pPr>
        <w:pStyle w:val="ListParagraph"/>
        <w:numPr>
          <w:ilvl w:val="0"/>
          <w:numId w:val="3"/>
        </w:numPr>
        <w:jc w:val="both"/>
        <w:rPr>
          <w:lang w:val="en-GB"/>
        </w:rPr>
      </w:pPr>
      <w:r w:rsidRPr="00C44E04">
        <w:rPr>
          <w:lang w:val="en-GB"/>
        </w:rPr>
        <w:t>ENAV WG2 looking at 3GPP technologies</w:t>
      </w:r>
      <w:r w:rsidR="00C44E04">
        <w:rPr>
          <w:lang w:val="en-GB"/>
        </w:rPr>
        <w:t xml:space="preserve"> and </w:t>
      </w:r>
      <w:r w:rsidR="003334CD">
        <w:rPr>
          <w:lang w:val="en-GB"/>
        </w:rPr>
        <w:t>the</w:t>
      </w:r>
      <w:r w:rsidR="00C44E04">
        <w:rPr>
          <w:lang w:val="en-GB"/>
        </w:rPr>
        <w:t xml:space="preserve"> inputs </w:t>
      </w:r>
      <w:r w:rsidR="003334CD">
        <w:rPr>
          <w:lang w:val="en-GB"/>
        </w:rPr>
        <w:t>documents</w:t>
      </w:r>
      <w:r w:rsidR="003334CD" w:rsidRPr="003334CD">
        <w:rPr>
          <w:lang w:val="en-GB"/>
        </w:rPr>
        <w:t xml:space="preserve"> </w:t>
      </w:r>
      <w:r w:rsidR="003334CD">
        <w:rPr>
          <w:lang w:val="en-GB"/>
        </w:rPr>
        <w:t xml:space="preserve">from South Korea dealing with </w:t>
      </w:r>
      <w:r w:rsidR="003334CD" w:rsidRPr="00C44E04">
        <w:rPr>
          <w:lang w:val="en-GB"/>
        </w:rPr>
        <w:t>LT</w:t>
      </w:r>
      <w:r w:rsidR="003334CD">
        <w:rPr>
          <w:lang w:val="en-GB"/>
        </w:rPr>
        <w:t>E</w:t>
      </w:r>
      <w:r w:rsidR="00BA2063">
        <w:rPr>
          <w:lang w:val="en-GB"/>
        </w:rPr>
        <w:t>-</w:t>
      </w:r>
      <w:r w:rsidR="003334CD" w:rsidRPr="00C44E04">
        <w:rPr>
          <w:lang w:val="en-GB"/>
        </w:rPr>
        <w:t>M</w:t>
      </w:r>
      <w:r w:rsidR="003334CD">
        <w:rPr>
          <w:lang w:val="en-GB"/>
        </w:rPr>
        <w:t xml:space="preserve"> (</w:t>
      </w:r>
      <w:r w:rsidR="003334CD" w:rsidRPr="00C44E04">
        <w:rPr>
          <w:lang w:val="en-GB"/>
        </w:rPr>
        <w:t>LTE in Maritime</w:t>
      </w:r>
      <w:r w:rsidR="003334CD">
        <w:rPr>
          <w:lang w:val="en-GB"/>
        </w:rPr>
        <w:t xml:space="preserve">) to carry out a technology review by WG2 </w:t>
      </w:r>
    </w:p>
    <w:p w14:paraId="46906D2F" w14:textId="77777777" w:rsidR="00B06468" w:rsidRDefault="00B06468" w:rsidP="006504E0">
      <w:pPr>
        <w:pStyle w:val="ListParagraph"/>
        <w:numPr>
          <w:ilvl w:val="0"/>
          <w:numId w:val="3"/>
        </w:numPr>
        <w:jc w:val="both"/>
        <w:rPr>
          <w:lang w:val="en-GB"/>
        </w:rPr>
      </w:pPr>
      <w:r w:rsidRPr="003334CD">
        <w:rPr>
          <w:lang w:val="en-GB"/>
        </w:rPr>
        <w:t xml:space="preserve">ENAV22 </w:t>
      </w:r>
      <w:r w:rsidR="003334CD" w:rsidRPr="003334CD">
        <w:rPr>
          <w:lang w:val="en-GB"/>
        </w:rPr>
        <w:t xml:space="preserve">China made a </w:t>
      </w:r>
      <w:r w:rsidRPr="003334CD">
        <w:rPr>
          <w:lang w:val="en-GB"/>
        </w:rPr>
        <w:t xml:space="preserve">presentation in </w:t>
      </w:r>
      <w:proofErr w:type="spellStart"/>
      <w:r w:rsidRPr="003334CD">
        <w:rPr>
          <w:lang w:val="en-GB"/>
        </w:rPr>
        <w:t>eNavigation</w:t>
      </w:r>
      <w:proofErr w:type="spellEnd"/>
      <w:r w:rsidR="003334CD">
        <w:rPr>
          <w:lang w:val="en-GB"/>
        </w:rPr>
        <w:t xml:space="preserve"> showing the integration of 3GPP (LTE) technology</w:t>
      </w:r>
    </w:p>
    <w:p w14:paraId="2DB97AFE" w14:textId="5D64BFD4" w:rsidR="007A4453" w:rsidRPr="00C7466C" w:rsidRDefault="007A4453" w:rsidP="006504E0">
      <w:pPr>
        <w:pStyle w:val="ListParagraph"/>
        <w:numPr>
          <w:ilvl w:val="0"/>
          <w:numId w:val="3"/>
        </w:numPr>
        <w:jc w:val="both"/>
        <w:rPr>
          <w:lang w:val="en-GB"/>
        </w:rPr>
      </w:pPr>
      <w:r>
        <w:lastRenderedPageBreak/>
        <w:t xml:space="preserve">ENAV22 </w:t>
      </w:r>
      <w:r w:rsidRPr="007A4453">
        <w:t>John M Meredith</w:t>
      </w:r>
      <w:r>
        <w:t xml:space="preserve"> </w:t>
      </w:r>
      <w:r w:rsidRPr="007A4453">
        <w:t>(3GPP Specifications Manager)</w:t>
      </w:r>
      <w:r>
        <w:t xml:space="preserve"> </w:t>
      </w:r>
      <w:r w:rsidR="00C7466C">
        <w:t xml:space="preserve">and </w:t>
      </w:r>
      <w:proofErr w:type="spellStart"/>
      <w:r w:rsidR="00BA2063">
        <w:t>Hyounhee</w:t>
      </w:r>
      <w:proofErr w:type="spellEnd"/>
      <w:r w:rsidR="00666C83">
        <w:t xml:space="preserve"> </w:t>
      </w:r>
      <w:r w:rsidR="00C7466C">
        <w:t xml:space="preserve">Koo </w:t>
      </w:r>
      <w:r w:rsidR="00C7466C" w:rsidRPr="00C7466C">
        <w:t>g</w:t>
      </w:r>
      <w:r w:rsidR="00C7466C">
        <w:t xml:space="preserve">ave an introduction </w:t>
      </w:r>
      <w:r w:rsidR="00C7466C" w:rsidRPr="00C7466C">
        <w:t>to explain what and who 3GPP is</w:t>
      </w:r>
      <w:r w:rsidR="00C7466C">
        <w:t>.</w:t>
      </w:r>
      <w:r w:rsidR="000162F2">
        <w:t xml:space="preserve"> Test beds and trials have been presented to the WG2.</w:t>
      </w:r>
    </w:p>
    <w:p w14:paraId="3FB030B9" w14:textId="771BDBD8" w:rsidR="00C7466C" w:rsidRPr="00C7466C" w:rsidRDefault="00C7466C" w:rsidP="006504E0">
      <w:pPr>
        <w:pStyle w:val="ListParagraph"/>
        <w:numPr>
          <w:ilvl w:val="0"/>
          <w:numId w:val="3"/>
        </w:numPr>
        <w:jc w:val="both"/>
        <w:rPr>
          <w:lang w:val="en-GB"/>
        </w:rPr>
      </w:pPr>
      <w:r>
        <w:t>During WG3 Intersessional</w:t>
      </w:r>
      <w:r w:rsidR="003D3EE7">
        <w:t xml:space="preserve"> in Sydney</w:t>
      </w:r>
      <w:r>
        <w:t xml:space="preserve">, there was a request to update a liaison statement </w:t>
      </w:r>
      <w:r w:rsidR="008B31C5">
        <w:t xml:space="preserve">for 3GPP </w:t>
      </w:r>
      <w:r>
        <w:t xml:space="preserve">and submitted </w:t>
      </w:r>
      <w:r w:rsidR="003D3EE7">
        <w:t>the IMO</w:t>
      </w:r>
    </w:p>
    <w:p w14:paraId="654A09DD" w14:textId="28E29FDE" w:rsidR="00C7466C" w:rsidRPr="000162F2" w:rsidRDefault="00C7466C" w:rsidP="006504E0">
      <w:pPr>
        <w:pStyle w:val="ListParagraph"/>
        <w:numPr>
          <w:ilvl w:val="0"/>
          <w:numId w:val="3"/>
        </w:numPr>
        <w:jc w:val="both"/>
        <w:rPr>
          <w:lang w:val="en-GB"/>
        </w:rPr>
      </w:pPr>
      <w:r>
        <w:t>ENAV25 (cancelled) working on produc</w:t>
      </w:r>
      <w:r w:rsidR="003D3EE7">
        <w:t>ing</w:t>
      </w:r>
      <w:r>
        <w:t xml:space="preserve"> the Draft Rec. and Draft G. on 3GPP inside </w:t>
      </w:r>
      <w:r w:rsidR="003D3EE7">
        <w:t xml:space="preserve">IALA </w:t>
      </w:r>
      <w:r>
        <w:t>environment and being and Input paper for ENAV26</w:t>
      </w:r>
      <w:r w:rsidR="000162F2">
        <w:t xml:space="preserve">. Further discussions with Phillip Lane  3GPP lead in CIRM. CIRM has included 3GPP as part of the strategic plan, Phillip Lane is also the </w:t>
      </w:r>
      <w:r w:rsidR="00BA2063">
        <w:t xml:space="preserve">CIRM </w:t>
      </w:r>
      <w:r w:rsidR="000162F2">
        <w:t>representative at IALA ENAV Committee.</w:t>
      </w:r>
    </w:p>
    <w:p w14:paraId="64694943" w14:textId="77777777" w:rsidR="000162F2" w:rsidRPr="000162F2" w:rsidRDefault="000162F2" w:rsidP="006504E0">
      <w:pPr>
        <w:pStyle w:val="ListParagraph"/>
        <w:numPr>
          <w:ilvl w:val="0"/>
          <w:numId w:val="3"/>
        </w:numPr>
        <w:jc w:val="both"/>
        <w:rPr>
          <w:lang w:val="en-GB"/>
        </w:rPr>
      </w:pPr>
      <w:r>
        <w:t>Hideki questioned about the possibility for 3GPP to present the status of the project with the latest releases in IMO. Minsu pointed out that 3GPP would like to influence in IMO through IALA.</w:t>
      </w:r>
    </w:p>
    <w:p w14:paraId="362C7159" w14:textId="354032AD" w:rsidR="000162F2" w:rsidRPr="00B23D71" w:rsidRDefault="000162F2" w:rsidP="006504E0">
      <w:pPr>
        <w:pStyle w:val="ListParagraph"/>
        <w:numPr>
          <w:ilvl w:val="0"/>
          <w:numId w:val="3"/>
        </w:numPr>
        <w:jc w:val="both"/>
        <w:rPr>
          <w:lang w:val="en-GB"/>
        </w:rPr>
      </w:pPr>
      <w:r>
        <w:t xml:space="preserve">Jillian highlighted that 3GPP technologies </w:t>
      </w:r>
      <w:r w:rsidR="00885DDB">
        <w:t xml:space="preserve">are </w:t>
      </w:r>
      <w:r>
        <w:t>being used</w:t>
      </w:r>
      <w:r w:rsidR="00885DDB">
        <w:t xml:space="preserve">. This includes the work in </w:t>
      </w:r>
      <w:r>
        <w:t xml:space="preserve">South Korea is putting more stations </w:t>
      </w:r>
      <w:r w:rsidR="00B23D71">
        <w:t>based on this technology</w:t>
      </w:r>
      <w:ins w:id="1" w:author="Jaime Alvarez" w:date="2020-08-25T09:27:00Z">
        <w:r w:rsidR="00B464E4">
          <w:t xml:space="preserve"> </w:t>
        </w:r>
      </w:ins>
      <w:r w:rsidR="00B464E4">
        <w:fldChar w:fldCharType="begin"/>
      </w:r>
      <w:r w:rsidR="00B464E4">
        <w:instrText xml:space="preserve"> HYPERLINK "</w:instrText>
      </w:r>
      <w:r w:rsidR="00B464E4" w:rsidRPr="00B464E4">
        <w:instrText>https://www.mof.go.kr/eng/article/view.do?articleKey=28224&amp;boardKey=41&amp;menuKey=485</w:instrText>
      </w:r>
      <w:r w:rsidR="00B464E4">
        <w:instrText xml:space="preserve">" </w:instrText>
      </w:r>
      <w:r w:rsidR="00B464E4">
        <w:fldChar w:fldCharType="separate"/>
      </w:r>
      <w:r w:rsidR="00B464E4" w:rsidRPr="00B464E4">
        <w:rPr>
          <w:rStyle w:val="Hyperlink"/>
        </w:rPr>
        <w:t>https://www.mof.go.kr/eng/article/view.do?articleKey=28224&amp;boardKey=41&amp;menuKey=485</w:t>
      </w:r>
      <w:ins w:id="2" w:author="Jaime Alvarez" w:date="2020-08-25T09:27:00Z">
        <w:r w:rsidR="00B464E4">
          <w:fldChar w:fldCharType="end"/>
        </w:r>
      </w:ins>
      <w:r w:rsidR="00885DDB">
        <w:t xml:space="preserve"> (‘MOF will complete deploying the necessary infrastructures… including 620 shore base stations of LTE-Maritime Communications network and its operation centers by December [2019] </w:t>
      </w:r>
      <w:r w:rsidR="00B23D71">
        <w:t>. It is a technology that is going ahead.</w:t>
      </w:r>
    </w:p>
    <w:p w14:paraId="62052D49" w14:textId="77777777" w:rsidR="00B23D71" w:rsidRPr="007C2D92" w:rsidRDefault="00B23D71" w:rsidP="006504E0">
      <w:pPr>
        <w:ind w:left="360"/>
        <w:jc w:val="both"/>
        <w:rPr>
          <w:lang w:val="en-GB"/>
        </w:rPr>
      </w:pPr>
    </w:p>
    <w:p w14:paraId="7BA72E12" w14:textId="77777777" w:rsidR="00B06468" w:rsidRDefault="00B06468" w:rsidP="006504E0">
      <w:pPr>
        <w:jc w:val="both"/>
        <w:rPr>
          <w:lang w:val="en-GB"/>
        </w:rPr>
      </w:pPr>
    </w:p>
    <w:p w14:paraId="579F5F99" w14:textId="77777777" w:rsidR="00B06468" w:rsidRDefault="00B06468" w:rsidP="006504E0">
      <w:pPr>
        <w:jc w:val="both"/>
        <w:rPr>
          <w:b/>
          <w:bCs/>
          <w:u w:val="single"/>
          <w:lang w:val="en-GB"/>
        </w:rPr>
      </w:pPr>
      <w:r w:rsidRPr="007C2D92">
        <w:rPr>
          <w:b/>
          <w:bCs/>
          <w:u w:val="single"/>
          <w:lang w:val="en-GB"/>
        </w:rPr>
        <w:t xml:space="preserve">2 – 3GPP development (documents) (Jillian to outline / all) </w:t>
      </w:r>
    </w:p>
    <w:p w14:paraId="1823628D" w14:textId="55482CE0" w:rsidR="007C2D92" w:rsidRPr="00A66C62" w:rsidRDefault="007C2D92" w:rsidP="006504E0">
      <w:pPr>
        <w:pStyle w:val="ListParagraph"/>
        <w:numPr>
          <w:ilvl w:val="0"/>
          <w:numId w:val="4"/>
        </w:numPr>
        <w:jc w:val="both"/>
        <w:rPr>
          <w:b/>
          <w:bCs/>
          <w:u w:val="single"/>
          <w:lang w:val="en-GB"/>
        </w:rPr>
      </w:pPr>
      <w:r>
        <w:rPr>
          <w:lang w:val="en-GB"/>
        </w:rPr>
        <w:t xml:space="preserve">Following the discussions and the </w:t>
      </w:r>
      <w:proofErr w:type="spellStart"/>
      <w:r>
        <w:rPr>
          <w:lang w:val="en-GB"/>
        </w:rPr>
        <w:t>mindmap</w:t>
      </w:r>
      <w:proofErr w:type="spellEnd"/>
      <w:r>
        <w:rPr>
          <w:lang w:val="en-GB"/>
        </w:rPr>
        <w:t xml:space="preserve"> of 3GPP</w:t>
      </w:r>
      <w:r w:rsidR="00885DDB">
        <w:rPr>
          <w:lang w:val="en-GB"/>
        </w:rPr>
        <w:t xml:space="preserve"> developments</w:t>
      </w:r>
      <w:r>
        <w:rPr>
          <w:lang w:val="en-GB"/>
        </w:rPr>
        <w:t xml:space="preserve">, the draft Rec. and G. </w:t>
      </w:r>
      <w:r w:rsidR="00885DDB">
        <w:rPr>
          <w:lang w:val="en-GB"/>
        </w:rPr>
        <w:t>have been developed as</w:t>
      </w:r>
      <w:r>
        <w:rPr>
          <w:lang w:val="en-GB"/>
        </w:rPr>
        <w:t xml:space="preserve"> Input paper</w:t>
      </w:r>
      <w:r w:rsidR="00885DDB">
        <w:rPr>
          <w:lang w:val="en-GB"/>
        </w:rPr>
        <w:t>s</w:t>
      </w:r>
      <w:r>
        <w:rPr>
          <w:lang w:val="en-GB"/>
        </w:rPr>
        <w:t xml:space="preserve"> for review process in the next ENAV26 and then</w:t>
      </w:r>
      <w:r w:rsidR="00885DDB">
        <w:rPr>
          <w:lang w:val="en-GB"/>
        </w:rPr>
        <w:t>, if agreed,</w:t>
      </w:r>
      <w:r>
        <w:rPr>
          <w:lang w:val="en-GB"/>
        </w:rPr>
        <w:t xml:space="preserve"> as an Input Document for formal </w:t>
      </w:r>
      <w:r w:rsidR="00885DDB">
        <w:rPr>
          <w:lang w:val="en-GB"/>
        </w:rPr>
        <w:t xml:space="preserve">approval </w:t>
      </w:r>
      <w:r>
        <w:rPr>
          <w:lang w:val="en-GB"/>
        </w:rPr>
        <w:t xml:space="preserve">during the next Council. Noting that 3GPP progress is </w:t>
      </w:r>
      <w:r w:rsidR="00A66C62">
        <w:rPr>
          <w:lang w:val="en-GB"/>
        </w:rPr>
        <w:t xml:space="preserve">very fast </w:t>
      </w:r>
      <w:r w:rsidR="00885DDB">
        <w:rPr>
          <w:lang w:val="en-GB"/>
        </w:rPr>
        <w:t>based on a set implementation schedule</w:t>
      </w:r>
      <w:r w:rsidR="00A66C62">
        <w:rPr>
          <w:lang w:val="en-GB"/>
        </w:rPr>
        <w:t xml:space="preserve">, </w:t>
      </w:r>
      <w:r w:rsidR="00885DDB">
        <w:rPr>
          <w:lang w:val="en-GB"/>
        </w:rPr>
        <w:t>it is felt that this guidance is required as soon as possible</w:t>
      </w:r>
      <w:r w:rsidR="00A66C62">
        <w:rPr>
          <w:lang w:val="en-GB"/>
        </w:rPr>
        <w:t xml:space="preserve">. These </w:t>
      </w:r>
      <w:r w:rsidR="00885DDB">
        <w:rPr>
          <w:lang w:val="en-GB"/>
        </w:rPr>
        <w:t xml:space="preserve">documents </w:t>
      </w:r>
      <w:r w:rsidR="003D3EE7">
        <w:rPr>
          <w:lang w:val="en-GB"/>
        </w:rPr>
        <w:t xml:space="preserve">inform </w:t>
      </w:r>
      <w:r w:rsidR="00A66C62">
        <w:rPr>
          <w:lang w:val="en-GB"/>
        </w:rPr>
        <w:t>what 3GPP is</w:t>
      </w:r>
      <w:r w:rsidR="00885DDB">
        <w:rPr>
          <w:lang w:val="en-GB"/>
        </w:rPr>
        <w:t xml:space="preserve"> and how</w:t>
      </w:r>
      <w:r w:rsidR="00A66C62">
        <w:rPr>
          <w:lang w:val="en-GB"/>
        </w:rPr>
        <w:t xml:space="preserve">3GPP technologies (4G, 5G, LTE…) </w:t>
      </w:r>
      <w:r w:rsidR="00885DDB">
        <w:rPr>
          <w:lang w:val="en-GB"/>
        </w:rPr>
        <w:t xml:space="preserve">may assist the work of IALA members, the </w:t>
      </w:r>
      <w:proofErr w:type="spellStart"/>
      <w:r w:rsidR="00885DDB">
        <w:rPr>
          <w:lang w:val="en-GB"/>
        </w:rPr>
        <w:t>AtoN</w:t>
      </w:r>
      <w:proofErr w:type="spellEnd"/>
      <w:r w:rsidR="00885DDB">
        <w:rPr>
          <w:lang w:val="en-GB"/>
        </w:rPr>
        <w:t xml:space="preserve"> authorities. </w:t>
      </w:r>
    </w:p>
    <w:p w14:paraId="45BB3AB3" w14:textId="4CEE7B85" w:rsidR="00885DDB" w:rsidRPr="00B464E4" w:rsidRDefault="00A66C62" w:rsidP="006504E0">
      <w:pPr>
        <w:pStyle w:val="ListParagraph"/>
        <w:numPr>
          <w:ilvl w:val="0"/>
          <w:numId w:val="4"/>
        </w:numPr>
        <w:jc w:val="both"/>
        <w:rPr>
          <w:b/>
          <w:bCs/>
          <w:u w:val="single"/>
          <w:lang w:val="en-GB"/>
        </w:rPr>
      </w:pPr>
      <w:r>
        <w:rPr>
          <w:lang w:val="en-GB"/>
        </w:rPr>
        <w:t xml:space="preserve">Minsu appreciated this work and highlighted the necessity to provide guidance in IALA related </w:t>
      </w:r>
      <w:r w:rsidR="003D3EE7">
        <w:rPr>
          <w:lang w:val="en-GB"/>
        </w:rPr>
        <w:t xml:space="preserve">to </w:t>
      </w:r>
      <w:r>
        <w:rPr>
          <w:lang w:val="en-GB"/>
        </w:rPr>
        <w:t>these technologies</w:t>
      </w:r>
      <w:r w:rsidR="007616B6">
        <w:rPr>
          <w:lang w:val="en-GB"/>
        </w:rPr>
        <w:t xml:space="preserve"> and </w:t>
      </w:r>
      <w:r w:rsidR="003D3EE7">
        <w:rPr>
          <w:lang w:val="en-GB"/>
        </w:rPr>
        <w:t xml:space="preserve">how they </w:t>
      </w:r>
      <w:r w:rsidR="007616B6">
        <w:rPr>
          <w:lang w:val="en-GB"/>
        </w:rPr>
        <w:t>could fit in</w:t>
      </w:r>
      <w:r w:rsidR="003D3EE7">
        <w:rPr>
          <w:lang w:val="en-GB"/>
        </w:rPr>
        <w:t>to</w:t>
      </w:r>
      <w:r w:rsidR="007616B6">
        <w:rPr>
          <w:lang w:val="en-GB"/>
        </w:rPr>
        <w:t xml:space="preserve"> </w:t>
      </w:r>
      <w:r w:rsidR="003D3EE7">
        <w:rPr>
          <w:lang w:val="en-GB"/>
        </w:rPr>
        <w:t xml:space="preserve">the </w:t>
      </w:r>
      <w:r w:rsidR="007616B6">
        <w:rPr>
          <w:lang w:val="en-GB"/>
        </w:rPr>
        <w:t xml:space="preserve">IALA Standards and Recommendations as Narrow band systems. </w:t>
      </w:r>
    </w:p>
    <w:p w14:paraId="20887944" w14:textId="7DAD715B" w:rsidR="00A66C62" w:rsidRPr="0020033E" w:rsidRDefault="007616B6" w:rsidP="006504E0">
      <w:pPr>
        <w:pStyle w:val="ListParagraph"/>
        <w:numPr>
          <w:ilvl w:val="0"/>
          <w:numId w:val="4"/>
        </w:numPr>
        <w:jc w:val="both"/>
        <w:rPr>
          <w:b/>
          <w:bCs/>
          <w:u w:val="single"/>
          <w:lang w:val="en-GB"/>
        </w:rPr>
      </w:pPr>
      <w:r>
        <w:rPr>
          <w:lang w:val="en-GB"/>
        </w:rPr>
        <w:t xml:space="preserve">Minsu asked </w:t>
      </w:r>
      <w:r w:rsidR="00885DDB">
        <w:rPr>
          <w:lang w:val="en-GB"/>
        </w:rPr>
        <w:t>if</w:t>
      </w:r>
      <w:r>
        <w:rPr>
          <w:lang w:val="en-GB"/>
        </w:rPr>
        <w:t xml:space="preserve"> 3GPP technologies </w:t>
      </w:r>
      <w:r w:rsidR="00885DDB">
        <w:rPr>
          <w:lang w:val="en-GB"/>
        </w:rPr>
        <w:t xml:space="preserve">are certified. Jillian confirmed that 3GPP are certified </w:t>
      </w:r>
      <w:r w:rsidR="00ED6C37">
        <w:rPr>
          <w:lang w:val="en-GB"/>
        </w:rPr>
        <w:t xml:space="preserve">through </w:t>
      </w:r>
      <w:r>
        <w:rPr>
          <w:lang w:val="en-GB"/>
        </w:rPr>
        <w:t>a robust development  process</w:t>
      </w:r>
      <w:r w:rsidR="00EF2B8C">
        <w:rPr>
          <w:lang w:val="en-GB"/>
        </w:rPr>
        <w:t xml:space="preserve"> and standardisation. Ernest explained that 3GPP release cycle last</w:t>
      </w:r>
      <w:r w:rsidR="003D3EE7">
        <w:rPr>
          <w:lang w:val="en-GB"/>
        </w:rPr>
        <w:t>s typically</w:t>
      </w:r>
      <w:r w:rsidR="00EF2B8C">
        <w:rPr>
          <w:lang w:val="en-GB"/>
        </w:rPr>
        <w:t xml:space="preserve"> one year</w:t>
      </w:r>
      <w:r w:rsidR="003D3EE7">
        <w:rPr>
          <w:lang w:val="en-GB"/>
        </w:rPr>
        <w:t>. 3GPP has</w:t>
      </w:r>
      <w:r w:rsidR="00EF2B8C">
        <w:rPr>
          <w:lang w:val="en-GB"/>
        </w:rPr>
        <w:t xml:space="preserve"> just completed release </w:t>
      </w:r>
      <w:r w:rsidR="003D3EE7">
        <w:rPr>
          <w:lang w:val="en-GB"/>
        </w:rPr>
        <w:t xml:space="preserve">cycle </w:t>
      </w:r>
      <w:r w:rsidR="00EF2B8C">
        <w:rPr>
          <w:lang w:val="en-GB"/>
        </w:rPr>
        <w:t>sixteen and heading to release cycle seventeen</w:t>
      </w:r>
      <w:r w:rsidR="00885DDB">
        <w:rPr>
          <w:lang w:val="en-GB"/>
        </w:rPr>
        <w:t>. Release</w:t>
      </w:r>
      <w:r w:rsidR="00EF2B8C">
        <w:rPr>
          <w:lang w:val="en-GB"/>
        </w:rPr>
        <w:t xml:space="preserve"> cycle fourteen and fifteen </w:t>
      </w:r>
      <w:r w:rsidR="00885DDB">
        <w:rPr>
          <w:lang w:val="en-GB"/>
        </w:rPr>
        <w:t xml:space="preserve">have been </w:t>
      </w:r>
      <w:r w:rsidR="00EF2B8C">
        <w:rPr>
          <w:lang w:val="en-GB"/>
        </w:rPr>
        <w:t xml:space="preserve">implemented worldwide. Ernest also </w:t>
      </w:r>
      <w:r w:rsidR="003D3EE7">
        <w:rPr>
          <w:lang w:val="en-GB"/>
        </w:rPr>
        <w:t xml:space="preserve">noted </w:t>
      </w:r>
      <w:r w:rsidR="00EF2B8C">
        <w:rPr>
          <w:lang w:val="en-GB"/>
        </w:rPr>
        <w:t xml:space="preserve">that WG2 is producing documents about 3GPP technologies </w:t>
      </w:r>
      <w:r w:rsidR="00BA2063">
        <w:rPr>
          <w:lang w:val="en-GB"/>
        </w:rPr>
        <w:t xml:space="preserve">at a </w:t>
      </w:r>
      <w:r w:rsidR="00EF2B8C">
        <w:rPr>
          <w:lang w:val="en-GB"/>
        </w:rPr>
        <w:t>high level</w:t>
      </w:r>
      <w:r w:rsidR="003D3EE7">
        <w:rPr>
          <w:lang w:val="en-GB"/>
        </w:rPr>
        <w:t xml:space="preserve"> and</w:t>
      </w:r>
      <w:r w:rsidR="00EF2B8C">
        <w:rPr>
          <w:lang w:val="en-GB"/>
        </w:rPr>
        <w:t xml:space="preserve"> not going into the detail technical specifications. By the time of a Rec. or G will be published some </w:t>
      </w:r>
      <w:r w:rsidR="00885DDB">
        <w:rPr>
          <w:lang w:val="en-GB"/>
        </w:rPr>
        <w:t xml:space="preserve">of the next </w:t>
      </w:r>
      <w:r w:rsidR="00EF2B8C">
        <w:rPr>
          <w:lang w:val="en-GB"/>
        </w:rPr>
        <w:t>3GPP releases could have been approved and superseded by the next release cycle.</w:t>
      </w:r>
    </w:p>
    <w:p w14:paraId="2EA0E877" w14:textId="01E2B8E2" w:rsidR="0020033E" w:rsidRPr="0020033E" w:rsidRDefault="0020033E" w:rsidP="006504E0">
      <w:pPr>
        <w:pStyle w:val="ListParagraph"/>
        <w:numPr>
          <w:ilvl w:val="0"/>
          <w:numId w:val="4"/>
        </w:numPr>
        <w:jc w:val="both"/>
        <w:rPr>
          <w:b/>
          <w:bCs/>
          <w:u w:val="single"/>
          <w:lang w:val="en-GB"/>
        </w:rPr>
      </w:pPr>
      <w:r>
        <w:rPr>
          <w:lang w:val="en-GB"/>
        </w:rPr>
        <w:t xml:space="preserve">Minsu suggested to better use Narrow bandwidth systems or Public </w:t>
      </w:r>
      <w:r w:rsidR="003D3EE7">
        <w:rPr>
          <w:lang w:val="en-GB"/>
        </w:rPr>
        <w:t xml:space="preserve">Telephony </w:t>
      </w:r>
      <w:r>
        <w:rPr>
          <w:lang w:val="en-GB"/>
        </w:rPr>
        <w:t>communications instead of 3GPP in the title. Jillian agreed on that what maintaining the reference to 3GPP in the body or the document.</w:t>
      </w:r>
    </w:p>
    <w:p w14:paraId="6E02F0FF" w14:textId="77777777" w:rsidR="0020033E" w:rsidRPr="0020033E" w:rsidRDefault="0020033E" w:rsidP="006504E0">
      <w:pPr>
        <w:pStyle w:val="ListParagraph"/>
        <w:numPr>
          <w:ilvl w:val="0"/>
          <w:numId w:val="4"/>
        </w:numPr>
        <w:jc w:val="both"/>
        <w:rPr>
          <w:b/>
          <w:bCs/>
          <w:u w:val="single"/>
          <w:lang w:val="en-GB"/>
        </w:rPr>
      </w:pPr>
      <w:r>
        <w:rPr>
          <w:lang w:val="en-GB"/>
        </w:rPr>
        <w:t>Jillian asked for comments before August 28, deadline for submitting Inputs for ENAV26;</w:t>
      </w:r>
    </w:p>
    <w:p w14:paraId="01E469B1" w14:textId="0796B9A7" w:rsidR="00547702" w:rsidRPr="00547702" w:rsidRDefault="0020033E" w:rsidP="006504E0">
      <w:pPr>
        <w:pStyle w:val="ListParagraph"/>
        <w:numPr>
          <w:ilvl w:val="0"/>
          <w:numId w:val="4"/>
        </w:numPr>
        <w:jc w:val="both"/>
        <w:rPr>
          <w:b/>
          <w:bCs/>
          <w:u w:val="single"/>
          <w:lang w:val="en-GB"/>
        </w:rPr>
      </w:pPr>
      <w:r>
        <w:rPr>
          <w:lang w:val="en-GB"/>
        </w:rPr>
        <w:t xml:space="preserve">Hideki also agreed on using more generic wording for the title. Hideki recommended to build a task group with other ENAV WG members and complete this task in ENAV26 to send to the Council. </w:t>
      </w:r>
      <w:r w:rsidR="00547702">
        <w:rPr>
          <w:lang w:val="en-GB"/>
        </w:rPr>
        <w:t xml:space="preserve">The document will broaden up to the scope for future releases of 3GPP but it is possible to keep updates of the G and R according to future developments. Jorge also support the idea to have a title more understandable for the reader and avoid 3GPP in the title. </w:t>
      </w:r>
    </w:p>
    <w:p w14:paraId="32B752F0" w14:textId="557FE267" w:rsidR="00B23D71" w:rsidRPr="00354F86" w:rsidRDefault="00547702" w:rsidP="006504E0">
      <w:pPr>
        <w:pStyle w:val="ListParagraph"/>
        <w:numPr>
          <w:ilvl w:val="0"/>
          <w:numId w:val="4"/>
        </w:numPr>
        <w:jc w:val="both"/>
        <w:rPr>
          <w:lang w:val="en-GB"/>
        </w:rPr>
      </w:pPr>
      <w:r w:rsidRPr="00354F86">
        <w:rPr>
          <w:lang w:val="en-GB"/>
        </w:rPr>
        <w:t xml:space="preserve">Jorge made a reference to the Korean paper presented in IMO to the EG because </w:t>
      </w:r>
      <w:r w:rsidR="00ED6C37">
        <w:rPr>
          <w:lang w:val="en-GB"/>
        </w:rPr>
        <w:t>noting it</w:t>
      </w:r>
      <w:r w:rsidR="00ED6C37" w:rsidRPr="00354F86">
        <w:rPr>
          <w:lang w:val="en-GB"/>
        </w:rPr>
        <w:t xml:space="preserve"> </w:t>
      </w:r>
      <w:r w:rsidRPr="00354F86">
        <w:rPr>
          <w:lang w:val="en-GB"/>
        </w:rPr>
        <w:t xml:space="preserve">did not receive enthusiastic response. There were some concerns raised when referring to 3GPP and GMDSS. Jorge expressed that when </w:t>
      </w:r>
      <w:r w:rsidR="00ED6C37">
        <w:rPr>
          <w:lang w:val="en-GB"/>
        </w:rPr>
        <w:t>presented with</w:t>
      </w:r>
      <w:r w:rsidR="00ED6C37" w:rsidRPr="00354F86">
        <w:rPr>
          <w:lang w:val="en-GB"/>
        </w:rPr>
        <w:t xml:space="preserve"> </w:t>
      </w:r>
      <w:r w:rsidRPr="00354F86">
        <w:rPr>
          <w:lang w:val="en-GB"/>
        </w:rPr>
        <w:t xml:space="preserve">IALA guidance on 3GPP, </w:t>
      </w:r>
      <w:r w:rsidR="00354F86" w:rsidRPr="00354F86">
        <w:rPr>
          <w:lang w:val="en-GB"/>
        </w:rPr>
        <w:t xml:space="preserve">the reader should </w:t>
      </w:r>
      <w:r w:rsidR="00354F86" w:rsidRPr="00354F86">
        <w:rPr>
          <w:lang w:val="en-GB"/>
        </w:rPr>
        <w:lastRenderedPageBreak/>
        <w:t>know that this technology is under review by IMO for GMDSS</w:t>
      </w:r>
      <w:r w:rsidR="004F5E28">
        <w:rPr>
          <w:lang w:val="en-GB"/>
        </w:rPr>
        <w:t xml:space="preserve"> and IALA guidance documents should be apart from GMDSS when speaking about 3GPP</w:t>
      </w:r>
      <w:r w:rsidR="00354F86" w:rsidRPr="00354F86">
        <w:rPr>
          <w:lang w:val="en-GB"/>
        </w:rPr>
        <w:t>. Jillian ensured that there is no reference to GMDSS in the work produced.</w:t>
      </w:r>
    </w:p>
    <w:p w14:paraId="3DF59E67" w14:textId="53EB04D1" w:rsidR="004F5E28" w:rsidRPr="004F5E28" w:rsidRDefault="00C276D2" w:rsidP="006504E0">
      <w:pPr>
        <w:pStyle w:val="ListParagraph"/>
        <w:numPr>
          <w:ilvl w:val="0"/>
          <w:numId w:val="4"/>
        </w:numPr>
        <w:jc w:val="both"/>
        <w:rPr>
          <w:lang w:val="en-GB"/>
        </w:rPr>
      </w:pPr>
      <w:r w:rsidRPr="004F5E28">
        <w:rPr>
          <w:lang w:val="en-GB"/>
        </w:rPr>
        <w:t xml:space="preserve">Jillian informed that </w:t>
      </w:r>
      <w:r w:rsidR="004F5E28" w:rsidRPr="004F5E28">
        <w:rPr>
          <w:lang w:val="en-GB"/>
        </w:rPr>
        <w:t>one slot (1h30) will be dedicated to 3GPP and IoT on</w:t>
      </w:r>
      <w:r w:rsidRPr="004F5E28">
        <w:rPr>
          <w:lang w:val="en-GB"/>
        </w:rPr>
        <w:t xml:space="preserve"> </w:t>
      </w:r>
      <w:r w:rsidR="00354F86" w:rsidRPr="004F5E28">
        <w:rPr>
          <w:lang w:val="en-GB"/>
        </w:rPr>
        <w:t>7</w:t>
      </w:r>
      <w:r w:rsidRPr="004F5E28">
        <w:rPr>
          <w:vertAlign w:val="superscript"/>
          <w:lang w:val="en-GB"/>
        </w:rPr>
        <w:t>th</w:t>
      </w:r>
      <w:r w:rsidRPr="004F5E28">
        <w:rPr>
          <w:lang w:val="en-GB"/>
        </w:rPr>
        <w:t xml:space="preserve"> O</w:t>
      </w:r>
      <w:r w:rsidR="00354F86" w:rsidRPr="004F5E28">
        <w:rPr>
          <w:lang w:val="en-GB"/>
        </w:rPr>
        <w:t>ctober</w:t>
      </w:r>
      <w:r w:rsidR="004F5E28" w:rsidRPr="004F5E28">
        <w:rPr>
          <w:lang w:val="en-GB"/>
        </w:rPr>
        <w:t xml:space="preserve">. </w:t>
      </w:r>
      <w:r w:rsidR="00ED6C37">
        <w:rPr>
          <w:lang w:val="en-GB"/>
        </w:rPr>
        <w:t xml:space="preserve">The schedule for the discussion can be published and, if required, additional work can be carried out on the documents during the ENAV26 time-frame. </w:t>
      </w:r>
    </w:p>
    <w:p w14:paraId="12CA9E67" w14:textId="4405033B" w:rsidR="00354F86" w:rsidRDefault="004F5E28" w:rsidP="006504E0">
      <w:pPr>
        <w:pStyle w:val="ListParagraph"/>
        <w:numPr>
          <w:ilvl w:val="0"/>
          <w:numId w:val="4"/>
        </w:numPr>
        <w:jc w:val="both"/>
        <w:rPr>
          <w:lang w:val="en-GB"/>
        </w:rPr>
      </w:pPr>
      <w:r>
        <w:rPr>
          <w:lang w:val="en-GB"/>
        </w:rPr>
        <w:t xml:space="preserve">Hideki proposed Jillian to submit an information paper to NCSR8 in 2021 due to the interest in IMO to get feedback from IALA on 3GPP improvements. Jillian is happy to produce such </w:t>
      </w:r>
      <w:r w:rsidR="003D3EE7">
        <w:rPr>
          <w:lang w:val="en-GB"/>
        </w:rPr>
        <w:t>Liaison</w:t>
      </w:r>
      <w:r>
        <w:rPr>
          <w:lang w:val="en-GB"/>
        </w:rPr>
        <w:t xml:space="preserve"> Note. </w:t>
      </w:r>
    </w:p>
    <w:p w14:paraId="022B85C0" w14:textId="77777777" w:rsidR="004F5E28" w:rsidRDefault="004F5E28" w:rsidP="006504E0">
      <w:pPr>
        <w:jc w:val="both"/>
        <w:rPr>
          <w:lang w:val="en-GB"/>
        </w:rPr>
      </w:pPr>
    </w:p>
    <w:p w14:paraId="5AB6D04B" w14:textId="408152DD" w:rsidR="004F5E28" w:rsidRDefault="004F5E28" w:rsidP="006504E0">
      <w:pPr>
        <w:jc w:val="both"/>
        <w:rPr>
          <w:lang w:val="en-GB"/>
        </w:rPr>
      </w:pPr>
      <w:r>
        <w:rPr>
          <w:lang w:val="en-GB"/>
        </w:rPr>
        <w:t>Action Item: WG2 to prepare a Liaison Note from IALA to IMO on the improvements in 3GPP</w:t>
      </w:r>
      <w:r w:rsidR="006C67AF">
        <w:rPr>
          <w:lang w:val="en-GB"/>
        </w:rPr>
        <w:t xml:space="preserve"> and Liaison back </w:t>
      </w:r>
      <w:r w:rsidR="006504E0">
        <w:rPr>
          <w:lang w:val="en-GB"/>
        </w:rPr>
        <w:t>to</w:t>
      </w:r>
      <w:r w:rsidR="006C67AF">
        <w:rPr>
          <w:lang w:val="en-GB"/>
        </w:rPr>
        <w:t xml:space="preserve"> 3GPP</w:t>
      </w:r>
      <w:r w:rsidR="006504E0">
        <w:rPr>
          <w:lang w:val="en-GB"/>
        </w:rPr>
        <w:t>.</w:t>
      </w:r>
    </w:p>
    <w:p w14:paraId="3261BA45" w14:textId="598314F5" w:rsidR="004F5E28" w:rsidRDefault="004F5E28" w:rsidP="006504E0">
      <w:pPr>
        <w:jc w:val="both"/>
        <w:rPr>
          <w:lang w:val="en-GB"/>
        </w:rPr>
      </w:pPr>
      <w:r>
        <w:rPr>
          <w:lang w:val="en-GB"/>
        </w:rPr>
        <w:t xml:space="preserve">Action Item: </w:t>
      </w:r>
      <w:r w:rsidR="00ED6C37">
        <w:rPr>
          <w:lang w:val="en-GB"/>
        </w:rPr>
        <w:t xml:space="preserve">following input to be received from this group by 28 August, </w:t>
      </w:r>
      <w:r>
        <w:rPr>
          <w:lang w:val="en-GB"/>
        </w:rPr>
        <w:t>WG2 to forward</w:t>
      </w:r>
      <w:r w:rsidR="00ED6C37">
        <w:rPr>
          <w:lang w:val="en-GB"/>
        </w:rPr>
        <w:t xml:space="preserve"> a revised</w:t>
      </w:r>
      <w:r>
        <w:rPr>
          <w:lang w:val="en-GB"/>
        </w:rPr>
        <w:t xml:space="preserve"> Rec and G on 3GPP to IALA Secretariat as Inputs for ENAV26.</w:t>
      </w:r>
    </w:p>
    <w:p w14:paraId="6A33BE8F" w14:textId="77777777" w:rsidR="004F5E28" w:rsidRPr="004F5E28" w:rsidRDefault="004F5E28" w:rsidP="006504E0">
      <w:pPr>
        <w:jc w:val="both"/>
        <w:rPr>
          <w:lang w:val="en-GB"/>
        </w:rPr>
      </w:pPr>
    </w:p>
    <w:p w14:paraId="5E225774" w14:textId="77777777" w:rsidR="004F5E28" w:rsidRPr="004F5E28" w:rsidRDefault="004F5E28" w:rsidP="006504E0">
      <w:pPr>
        <w:jc w:val="both"/>
        <w:rPr>
          <w:lang w:val="en-GB"/>
        </w:rPr>
      </w:pPr>
    </w:p>
    <w:p w14:paraId="7CAA939D" w14:textId="77777777" w:rsidR="00B06468" w:rsidRDefault="00B06468" w:rsidP="006504E0">
      <w:pPr>
        <w:jc w:val="both"/>
        <w:rPr>
          <w:lang w:val="en-GB"/>
        </w:rPr>
      </w:pPr>
    </w:p>
    <w:p w14:paraId="36EDDD74" w14:textId="77777777" w:rsidR="00B06468" w:rsidRDefault="00B06468" w:rsidP="006504E0">
      <w:pPr>
        <w:jc w:val="both"/>
        <w:rPr>
          <w:lang w:val="en-GB"/>
        </w:rPr>
      </w:pPr>
      <w:r>
        <w:rPr>
          <w:lang w:val="en-GB"/>
        </w:rPr>
        <w:t xml:space="preserve">3 – WG2 technology reviews (all) </w:t>
      </w:r>
    </w:p>
    <w:p w14:paraId="5E5588E0" w14:textId="77777777" w:rsidR="004F5E28" w:rsidRDefault="004F5E28" w:rsidP="006504E0">
      <w:pPr>
        <w:pStyle w:val="ListParagraph"/>
        <w:numPr>
          <w:ilvl w:val="0"/>
          <w:numId w:val="6"/>
        </w:numPr>
        <w:jc w:val="both"/>
        <w:rPr>
          <w:lang w:val="en-GB"/>
        </w:rPr>
      </w:pPr>
      <w:r>
        <w:rPr>
          <w:lang w:val="en-GB"/>
        </w:rPr>
        <w:t xml:space="preserve">Jillian expressed the need to establish a process in the frame of IALA when there is an emerging technology suitable for the needs of the maritime community according to the WG2. </w:t>
      </w:r>
    </w:p>
    <w:p w14:paraId="1270DC22" w14:textId="77777777" w:rsidR="004F5E28" w:rsidRDefault="004F5E28" w:rsidP="006504E0">
      <w:pPr>
        <w:pStyle w:val="ListParagraph"/>
        <w:numPr>
          <w:ilvl w:val="0"/>
          <w:numId w:val="6"/>
        </w:numPr>
        <w:jc w:val="both"/>
        <w:rPr>
          <w:lang w:val="en-GB"/>
        </w:rPr>
      </w:pPr>
      <w:r w:rsidRPr="004F5E28">
        <w:rPr>
          <w:lang w:val="en-GB"/>
        </w:rPr>
        <w:t xml:space="preserve">3GPP technologies have their own technical standards which are robustly developed in the frame of 3GPP. </w:t>
      </w:r>
    </w:p>
    <w:p w14:paraId="0EB9C744" w14:textId="7AE4D81B" w:rsidR="004F5E28" w:rsidRDefault="004F5E28" w:rsidP="006504E0">
      <w:pPr>
        <w:pStyle w:val="ListParagraph"/>
        <w:numPr>
          <w:ilvl w:val="0"/>
          <w:numId w:val="6"/>
        </w:numPr>
        <w:jc w:val="both"/>
        <w:rPr>
          <w:lang w:val="en-GB"/>
        </w:rPr>
      </w:pPr>
      <w:r>
        <w:rPr>
          <w:lang w:val="en-GB"/>
        </w:rPr>
        <w:t>Hideki is o</w:t>
      </w:r>
      <w:r w:rsidR="003D3EE7">
        <w:rPr>
          <w:lang w:val="en-GB"/>
        </w:rPr>
        <w:t>f</w:t>
      </w:r>
      <w:r>
        <w:rPr>
          <w:lang w:val="en-GB"/>
        </w:rPr>
        <w:t xml:space="preserve"> the view to produce Recommendations and Guidelines but finds difficult to develop technical standardisation in WG3 for such emerging technologies. The example of </w:t>
      </w:r>
      <w:proofErr w:type="spellStart"/>
      <w:r w:rsidR="00B44E7D">
        <w:rPr>
          <w:lang w:val="en-GB"/>
        </w:rPr>
        <w:t>d</w:t>
      </w:r>
      <w:r>
        <w:rPr>
          <w:lang w:val="en-GB"/>
        </w:rPr>
        <w:t>PMR</w:t>
      </w:r>
      <w:proofErr w:type="spellEnd"/>
      <w:r>
        <w:rPr>
          <w:lang w:val="en-GB"/>
        </w:rPr>
        <w:t xml:space="preserve"> was highlighted due to the valuable contribution to the maritime domain and Jillian underscored the standardisation process which is currently under development. Therefore, if IALA does not </w:t>
      </w:r>
      <w:r w:rsidR="00ED6C37">
        <w:rPr>
          <w:lang w:val="en-GB"/>
        </w:rPr>
        <w:t>need to develop</w:t>
      </w:r>
      <w:r>
        <w:rPr>
          <w:lang w:val="en-GB"/>
        </w:rPr>
        <w:t xml:space="preserve"> standards</w:t>
      </w:r>
      <w:r w:rsidR="00ED6C37">
        <w:rPr>
          <w:lang w:val="en-GB"/>
        </w:rPr>
        <w:t xml:space="preserve"> for technologies where other</w:t>
      </w:r>
      <w:r>
        <w:rPr>
          <w:lang w:val="en-GB"/>
        </w:rPr>
        <w:t xml:space="preserve"> organisations or agenc</w:t>
      </w:r>
      <w:r w:rsidR="003D3EE7">
        <w:rPr>
          <w:lang w:val="en-GB"/>
        </w:rPr>
        <w:t>ies</w:t>
      </w:r>
      <w:r>
        <w:rPr>
          <w:lang w:val="en-GB"/>
        </w:rPr>
        <w:t xml:space="preserve"> </w:t>
      </w:r>
      <w:r w:rsidR="00ED6C37">
        <w:rPr>
          <w:lang w:val="en-GB"/>
        </w:rPr>
        <w:t>are already developing these for</w:t>
      </w:r>
      <w:r w:rsidR="00B464E4">
        <w:rPr>
          <w:lang w:val="en-GB"/>
        </w:rPr>
        <w:t xml:space="preserve"> </w:t>
      </w:r>
      <w:r>
        <w:rPr>
          <w:lang w:val="en-GB"/>
        </w:rPr>
        <w:t xml:space="preserve">worldwide use of such technologies. </w:t>
      </w:r>
    </w:p>
    <w:p w14:paraId="081E370D" w14:textId="5E17D13F" w:rsidR="004F5E28" w:rsidRDefault="004F5E28" w:rsidP="006504E0">
      <w:pPr>
        <w:pStyle w:val="ListParagraph"/>
        <w:numPr>
          <w:ilvl w:val="0"/>
          <w:numId w:val="6"/>
        </w:numPr>
        <w:jc w:val="both"/>
        <w:rPr>
          <w:lang w:val="en-GB"/>
        </w:rPr>
      </w:pPr>
      <w:r>
        <w:rPr>
          <w:lang w:val="en-GB"/>
        </w:rPr>
        <w:t>Recommendation to document these emerging and interesting technologies. Jillian suggested to update the MRCP document with these findings.</w:t>
      </w:r>
      <w:r w:rsidR="00ED6C37">
        <w:rPr>
          <w:lang w:val="en-GB"/>
        </w:rPr>
        <w:t>, noting the deprecation of the MRCP to a recommendation and guideline is already a task item for ENAV, which WG2 will commence at ENAV26.</w:t>
      </w:r>
    </w:p>
    <w:p w14:paraId="0A329BCF" w14:textId="7EC3B575" w:rsidR="004F5E28" w:rsidRDefault="00ED6C37" w:rsidP="006504E0">
      <w:pPr>
        <w:pStyle w:val="ListParagraph"/>
        <w:numPr>
          <w:ilvl w:val="0"/>
          <w:numId w:val="6"/>
        </w:numPr>
        <w:jc w:val="both"/>
      </w:pPr>
      <w:r>
        <w:t xml:space="preserve">Minsu noted that the </w:t>
      </w:r>
      <w:r w:rsidR="004F5E28" w:rsidRPr="004F5E28">
        <w:t xml:space="preserve">IALA position document </w:t>
      </w:r>
      <w:r>
        <w:t xml:space="preserve">on the future of Aids to Navigation ( </w:t>
      </w:r>
      <w:hyperlink r:id="rId11" w:history="1">
        <w:r>
          <w:rPr>
            <w:rStyle w:val="Hyperlink"/>
          </w:rPr>
          <w:t>https://www.iala-aism.org/content/uploads/2020/03/IALA-Position-Document-on-the-Development-of-Marine-AtoN-Services-2019.pdf</w:t>
        </w:r>
      </w:hyperlink>
      <w:r>
        <w:t xml:space="preserve">) </w:t>
      </w:r>
      <w:r w:rsidR="004F5E28" w:rsidRPr="004F5E28">
        <w:t>could also</w:t>
      </w:r>
      <w:r w:rsidR="004F5E28">
        <w:t xml:space="preserve"> be a solution for recording outcomes from WG2.</w:t>
      </w:r>
    </w:p>
    <w:p w14:paraId="78D6FCC9" w14:textId="443DCDA9" w:rsidR="004F5E28" w:rsidRDefault="004F5E28" w:rsidP="006504E0">
      <w:pPr>
        <w:pStyle w:val="ListParagraph"/>
        <w:numPr>
          <w:ilvl w:val="0"/>
          <w:numId w:val="6"/>
        </w:numPr>
        <w:jc w:val="both"/>
      </w:pPr>
      <w:r>
        <w:t xml:space="preserve">Minsu </w:t>
      </w:r>
      <w:r w:rsidR="00ED6C37">
        <w:t xml:space="preserve">noted the </w:t>
      </w:r>
      <w:r>
        <w:t xml:space="preserve"> MRCP and IALA position paper </w:t>
      </w:r>
      <w:r w:rsidR="00B44E7D">
        <w:t xml:space="preserve">being </w:t>
      </w:r>
      <w:r>
        <w:t>a good place to gather emerging technologies developments.</w:t>
      </w:r>
    </w:p>
    <w:p w14:paraId="77912F36" w14:textId="77777777" w:rsidR="006504E0" w:rsidRDefault="006504E0" w:rsidP="006504E0">
      <w:pPr>
        <w:pStyle w:val="ListParagraph"/>
        <w:jc w:val="both"/>
      </w:pPr>
    </w:p>
    <w:p w14:paraId="6AACAAFF" w14:textId="475AF0CB" w:rsidR="004F5E28" w:rsidRDefault="004F5E28" w:rsidP="006504E0">
      <w:pPr>
        <w:jc w:val="both"/>
      </w:pPr>
      <w:r w:rsidRPr="00B464E4">
        <w:rPr>
          <w:b/>
          <w:bCs/>
          <w:lang w:val="en-GB"/>
        </w:rPr>
        <w:t>Action Item:</w:t>
      </w:r>
      <w:r>
        <w:rPr>
          <w:lang w:val="en-GB"/>
        </w:rPr>
        <w:t xml:space="preserve"> Secretariat to send to WG2 the IALA Position Paper</w:t>
      </w:r>
      <w:r w:rsidR="00ED6C37">
        <w:rPr>
          <w:lang w:val="en-GB"/>
        </w:rPr>
        <w:t xml:space="preserve"> in MSWord format</w:t>
      </w:r>
      <w:r>
        <w:rPr>
          <w:lang w:val="en-GB"/>
        </w:rPr>
        <w:t>.</w:t>
      </w:r>
    </w:p>
    <w:p w14:paraId="7D28DBC3" w14:textId="4B5B93A4" w:rsidR="004F5E28" w:rsidRDefault="004F5E28" w:rsidP="006504E0">
      <w:pPr>
        <w:jc w:val="both"/>
      </w:pPr>
      <w:r w:rsidRPr="00B464E4">
        <w:rPr>
          <w:b/>
          <w:bCs/>
          <w:lang w:val="en-GB"/>
        </w:rPr>
        <w:t>Action Item:</w:t>
      </w:r>
      <w:r>
        <w:rPr>
          <w:lang w:val="en-GB"/>
        </w:rPr>
        <w:t xml:space="preserve"> WG2 to </w:t>
      </w:r>
      <w:r w:rsidR="00ED6C37">
        <w:rPr>
          <w:lang w:val="en-GB"/>
        </w:rPr>
        <w:t xml:space="preserve">commence the deprecation of </w:t>
      </w:r>
      <w:r>
        <w:rPr>
          <w:lang w:val="en-GB"/>
        </w:rPr>
        <w:t xml:space="preserve">MRCP </w:t>
      </w:r>
      <w:r w:rsidR="00ED6C37">
        <w:rPr>
          <w:lang w:val="en-GB"/>
        </w:rPr>
        <w:t xml:space="preserve">to Recommendation and Guidelines (as per Task 3.1.4 </w:t>
      </w:r>
      <w:r w:rsidR="00B36F6A">
        <w:rPr>
          <w:lang w:val="en-GB"/>
        </w:rPr>
        <w:t xml:space="preserve"> and review of the IALA Position paper on the development of Marine </w:t>
      </w:r>
      <w:proofErr w:type="spellStart"/>
      <w:r w:rsidR="00B36F6A">
        <w:rPr>
          <w:lang w:val="en-GB"/>
        </w:rPr>
        <w:t>AtoN</w:t>
      </w:r>
      <w:proofErr w:type="spellEnd"/>
      <w:r w:rsidR="00B36F6A">
        <w:rPr>
          <w:lang w:val="en-GB"/>
        </w:rPr>
        <w:t xml:space="preserve"> services, including the</w:t>
      </w:r>
      <w:r>
        <w:rPr>
          <w:lang w:val="en-GB"/>
        </w:rPr>
        <w:t xml:space="preserve"> 3GPP environment.</w:t>
      </w:r>
    </w:p>
    <w:p w14:paraId="2383D3F5" w14:textId="77777777" w:rsidR="004F5E28" w:rsidRDefault="004F5E28" w:rsidP="006504E0">
      <w:pPr>
        <w:ind w:left="360"/>
        <w:jc w:val="both"/>
      </w:pPr>
    </w:p>
    <w:p w14:paraId="697782D6" w14:textId="21CB1460" w:rsidR="00BA2063" w:rsidRDefault="004F5E28">
      <w:pPr>
        <w:pStyle w:val="ListParagraph"/>
        <w:numPr>
          <w:ilvl w:val="0"/>
          <w:numId w:val="6"/>
        </w:numPr>
        <w:jc w:val="both"/>
      </w:pPr>
      <w:r>
        <w:t xml:space="preserve">Jillian closed the point 3 of the agenda expressing the possible way forward of WG2 outcomes. It </w:t>
      </w:r>
      <w:r w:rsidR="00B36F6A">
        <w:t xml:space="preserve">was agreed that the ‘next steps’ for the outcomes of the WG2 technology review may take the form of one of the following: </w:t>
      </w:r>
    </w:p>
    <w:p w14:paraId="23913505" w14:textId="46AD15A5" w:rsidR="00BA2063" w:rsidRDefault="00BA2063" w:rsidP="00BA2063">
      <w:pPr>
        <w:pStyle w:val="ListParagraph"/>
        <w:numPr>
          <w:ilvl w:val="1"/>
          <w:numId w:val="6"/>
        </w:numPr>
        <w:jc w:val="both"/>
      </w:pPr>
      <w:r>
        <w:lastRenderedPageBreak/>
        <w:t xml:space="preserve">Abandoned because they are of no interest or not applicable to IALA </w:t>
      </w:r>
    </w:p>
    <w:p w14:paraId="14ABD770" w14:textId="6E01C44D" w:rsidR="00BA2063" w:rsidRDefault="00BA2063" w:rsidP="00BA2063">
      <w:pPr>
        <w:pStyle w:val="ListParagraph"/>
        <w:numPr>
          <w:ilvl w:val="1"/>
          <w:numId w:val="6"/>
        </w:numPr>
        <w:jc w:val="both"/>
      </w:pPr>
      <w:r>
        <w:t>Investigated and documented for a potential use at some future time</w:t>
      </w:r>
      <w:r w:rsidR="003D3EE7">
        <w:t xml:space="preserve"> and included in the MRCP</w:t>
      </w:r>
      <w:r>
        <w:t xml:space="preserve"> </w:t>
      </w:r>
    </w:p>
    <w:p w14:paraId="52EBFBAB" w14:textId="34E3C95E" w:rsidR="00BA2063" w:rsidRDefault="00BA2063" w:rsidP="00BA2063">
      <w:pPr>
        <w:pStyle w:val="ListParagraph"/>
        <w:numPr>
          <w:ilvl w:val="1"/>
          <w:numId w:val="6"/>
        </w:numPr>
        <w:jc w:val="both"/>
      </w:pPr>
      <w:r>
        <w:t xml:space="preserve">Recommended for implementation in IALA with specific use cases </w:t>
      </w:r>
    </w:p>
    <w:p w14:paraId="4F2D3298" w14:textId="77777777" w:rsidR="00B06468" w:rsidRDefault="00B06468" w:rsidP="006504E0">
      <w:pPr>
        <w:jc w:val="both"/>
        <w:rPr>
          <w:lang w:val="en-GB"/>
        </w:rPr>
      </w:pPr>
    </w:p>
    <w:p w14:paraId="13FAC66A" w14:textId="35674896" w:rsidR="00B06468" w:rsidRDefault="00B06468" w:rsidP="006504E0">
      <w:pPr>
        <w:jc w:val="both"/>
        <w:rPr>
          <w:lang w:val="en-GB"/>
        </w:rPr>
      </w:pPr>
      <w:r>
        <w:rPr>
          <w:lang w:val="en-GB"/>
        </w:rPr>
        <w:t xml:space="preserve">4 – </w:t>
      </w:r>
      <w:r w:rsidR="006504E0">
        <w:rPr>
          <w:lang w:val="en-GB"/>
        </w:rPr>
        <w:t>N</w:t>
      </w:r>
      <w:r>
        <w:rPr>
          <w:lang w:val="en-GB"/>
        </w:rPr>
        <w:t xml:space="preserve">ext steps / actions (all) </w:t>
      </w:r>
    </w:p>
    <w:p w14:paraId="1AA6C610" w14:textId="77777777" w:rsidR="006504E0" w:rsidRDefault="006504E0" w:rsidP="006504E0">
      <w:pPr>
        <w:jc w:val="both"/>
        <w:rPr>
          <w:lang w:val="en-GB"/>
        </w:rPr>
      </w:pPr>
    </w:p>
    <w:p w14:paraId="169A9824" w14:textId="565875A9" w:rsidR="00E67990" w:rsidRDefault="004F5E28" w:rsidP="006504E0">
      <w:pPr>
        <w:jc w:val="both"/>
        <w:rPr>
          <w:lang w:val="en-GB"/>
        </w:rPr>
      </w:pPr>
      <w:r>
        <w:rPr>
          <w:lang w:val="en-GB"/>
        </w:rPr>
        <w:t>List of Actions</w:t>
      </w:r>
      <w:r w:rsidR="006504E0">
        <w:rPr>
          <w:lang w:val="en-GB"/>
        </w:rPr>
        <w:t>:</w:t>
      </w:r>
    </w:p>
    <w:p w14:paraId="5FB0FF55" w14:textId="24404A47" w:rsidR="006504E0" w:rsidRDefault="006504E0" w:rsidP="006504E0">
      <w:pPr>
        <w:jc w:val="both"/>
        <w:rPr>
          <w:lang w:val="en-GB"/>
        </w:rPr>
      </w:pPr>
    </w:p>
    <w:p w14:paraId="6AB5D498" w14:textId="77777777" w:rsidR="00B464E4" w:rsidRDefault="00B464E4" w:rsidP="00B464E4">
      <w:pPr>
        <w:jc w:val="both"/>
        <w:rPr>
          <w:lang w:val="en-GB"/>
        </w:rPr>
      </w:pPr>
      <w:r w:rsidRPr="00B464E4">
        <w:rPr>
          <w:b/>
          <w:bCs/>
          <w:lang w:val="en-GB"/>
        </w:rPr>
        <w:t>Action Item:</w:t>
      </w:r>
      <w:r>
        <w:rPr>
          <w:lang w:val="en-GB"/>
        </w:rPr>
        <w:t xml:space="preserve"> WG2 to prepare a Liaison Note from IALA to IMO on the improvements in 3GPP and Liaison back to 3GPP.</w:t>
      </w:r>
    </w:p>
    <w:p w14:paraId="516E5CEF" w14:textId="01C15FD4" w:rsidR="006504E0" w:rsidRDefault="00B464E4" w:rsidP="00B464E4">
      <w:pPr>
        <w:jc w:val="both"/>
        <w:rPr>
          <w:lang w:val="en-GB"/>
        </w:rPr>
      </w:pPr>
      <w:r w:rsidRPr="00B464E4">
        <w:rPr>
          <w:b/>
          <w:bCs/>
          <w:lang w:val="en-GB"/>
        </w:rPr>
        <w:t>Action Item:</w:t>
      </w:r>
      <w:r>
        <w:rPr>
          <w:lang w:val="en-GB"/>
        </w:rPr>
        <w:t xml:space="preserve"> following input to be received from this group by 28 August, WG2 to forward a revised Rec and G on 3GPP to IALA Secretariat as Inputs for ENAV26.</w:t>
      </w:r>
    </w:p>
    <w:p w14:paraId="18C045F1" w14:textId="77777777" w:rsidR="00B464E4" w:rsidRDefault="00B464E4" w:rsidP="00B464E4">
      <w:pPr>
        <w:jc w:val="both"/>
      </w:pPr>
      <w:r w:rsidRPr="00B464E4">
        <w:rPr>
          <w:b/>
          <w:bCs/>
          <w:lang w:val="en-GB"/>
        </w:rPr>
        <w:t>Action Item:</w:t>
      </w:r>
      <w:r>
        <w:rPr>
          <w:lang w:val="en-GB"/>
        </w:rPr>
        <w:t xml:space="preserve"> Secretariat to send to WG2 the IALA Position Paper in MSWord format.</w:t>
      </w:r>
    </w:p>
    <w:p w14:paraId="2347F4C3" w14:textId="77777777" w:rsidR="00B464E4" w:rsidRDefault="00B464E4" w:rsidP="00B464E4">
      <w:pPr>
        <w:jc w:val="both"/>
      </w:pPr>
      <w:r w:rsidRPr="00B464E4">
        <w:rPr>
          <w:b/>
          <w:bCs/>
          <w:lang w:val="en-GB"/>
        </w:rPr>
        <w:t>Action Item:</w:t>
      </w:r>
      <w:r>
        <w:rPr>
          <w:lang w:val="en-GB"/>
        </w:rPr>
        <w:t xml:space="preserve"> WG2 to commence the deprecation of MRCP to Recommendation and Guidelines (as per Task 3.1.4  and review of the IALA Position paper on the development of Marine </w:t>
      </w:r>
      <w:proofErr w:type="spellStart"/>
      <w:r>
        <w:rPr>
          <w:lang w:val="en-GB"/>
        </w:rPr>
        <w:t>AtoN</w:t>
      </w:r>
      <w:proofErr w:type="spellEnd"/>
      <w:r>
        <w:rPr>
          <w:lang w:val="en-GB"/>
        </w:rPr>
        <w:t xml:space="preserve"> services, including the 3GPP environment.</w:t>
      </w:r>
    </w:p>
    <w:p w14:paraId="7285F977" w14:textId="77777777" w:rsidR="00B464E4" w:rsidRPr="006504E0" w:rsidRDefault="00B464E4" w:rsidP="00B464E4">
      <w:pPr>
        <w:jc w:val="both"/>
      </w:pPr>
    </w:p>
    <w:sectPr w:rsidR="00B464E4" w:rsidRPr="006504E0">
      <w:headerReference w:type="defaul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3CDFB" w16cex:dateUtc="2020-08-16T14:23:00Z"/>
  <w16cex:commentExtensible w16cex:durableId="22EF6010" w16cex:dateUtc="2020-08-25T00:01:00Z"/>
  <w16cex:commentExtensible w16cex:durableId="22EF6382" w16cex:dateUtc="2020-08-25T00:16:00Z"/>
  <w16cex:commentExtensible w16cex:durableId="22EF64B6" w16cex:dateUtc="2020-08-25T00: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A3372" w14:textId="77777777" w:rsidR="00B647D6" w:rsidRDefault="00B647D6" w:rsidP="00F64B2B">
      <w:r>
        <w:separator/>
      </w:r>
    </w:p>
  </w:endnote>
  <w:endnote w:type="continuationSeparator" w:id="0">
    <w:p w14:paraId="22DD09DA" w14:textId="77777777" w:rsidR="00B647D6" w:rsidRDefault="00B647D6" w:rsidP="00F64B2B">
      <w:r>
        <w:continuationSeparator/>
      </w:r>
    </w:p>
  </w:endnote>
  <w:endnote w:type="continuationNotice" w:id="1">
    <w:p w14:paraId="7FF72A6D" w14:textId="77777777" w:rsidR="00B647D6" w:rsidRDefault="00B647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90F9D" w14:textId="77777777" w:rsidR="00B647D6" w:rsidRDefault="00B647D6" w:rsidP="00F64B2B">
      <w:r>
        <w:separator/>
      </w:r>
    </w:p>
  </w:footnote>
  <w:footnote w:type="continuationSeparator" w:id="0">
    <w:p w14:paraId="2F06B0D9" w14:textId="77777777" w:rsidR="00B647D6" w:rsidRDefault="00B647D6" w:rsidP="00F64B2B">
      <w:r>
        <w:continuationSeparator/>
      </w:r>
    </w:p>
  </w:footnote>
  <w:footnote w:type="continuationNotice" w:id="1">
    <w:p w14:paraId="5E426225" w14:textId="77777777" w:rsidR="00B647D6" w:rsidRDefault="00B647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BDF39" w14:textId="08ECDA09" w:rsidR="00F64B2B" w:rsidRDefault="00C159BF" w:rsidP="00C159BF">
    <w:pPr>
      <w:pStyle w:val="Header"/>
      <w:jc w:val="right"/>
    </w:pPr>
    <w:r w:rsidRPr="00C159BF">
      <w:t>ENAV26-5.1.</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43F48"/>
    <w:multiLevelType w:val="hybridMultilevel"/>
    <w:tmpl w:val="247C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793610"/>
    <w:multiLevelType w:val="hybridMultilevel"/>
    <w:tmpl w:val="778CD8DA"/>
    <w:lvl w:ilvl="0" w:tplc="E5101392">
      <w:start w:val="1"/>
      <w:numFmt w:val="decimal"/>
      <w:lvlText w:val="%1."/>
      <w:lvlJc w:val="left"/>
      <w:pPr>
        <w:ind w:left="720" w:hanging="360"/>
      </w:pPr>
    </w:lvl>
    <w:lvl w:ilvl="1" w:tplc="2200D582">
      <w:start w:val="1"/>
      <w:numFmt w:val="lowerLetter"/>
      <w:lvlText w:val="%2."/>
      <w:lvlJc w:val="left"/>
      <w:pPr>
        <w:ind w:left="1440" w:hanging="360"/>
      </w:pPr>
    </w:lvl>
    <w:lvl w:ilvl="2" w:tplc="70EA39AC">
      <w:start w:val="1"/>
      <w:numFmt w:val="lowerRoman"/>
      <w:lvlText w:val="%3."/>
      <w:lvlJc w:val="right"/>
      <w:pPr>
        <w:ind w:left="2160" w:hanging="180"/>
      </w:pPr>
    </w:lvl>
    <w:lvl w:ilvl="3" w:tplc="EA5C8648">
      <w:start w:val="1"/>
      <w:numFmt w:val="decimal"/>
      <w:lvlText w:val="%4."/>
      <w:lvlJc w:val="left"/>
      <w:pPr>
        <w:ind w:left="2880" w:hanging="360"/>
      </w:pPr>
    </w:lvl>
    <w:lvl w:ilvl="4" w:tplc="ED0A1A82">
      <w:start w:val="1"/>
      <w:numFmt w:val="lowerLetter"/>
      <w:lvlText w:val="%5."/>
      <w:lvlJc w:val="left"/>
      <w:pPr>
        <w:ind w:left="3600" w:hanging="360"/>
      </w:pPr>
    </w:lvl>
    <w:lvl w:ilvl="5" w:tplc="3B1AC600">
      <w:start w:val="1"/>
      <w:numFmt w:val="lowerRoman"/>
      <w:lvlText w:val="%6."/>
      <w:lvlJc w:val="right"/>
      <w:pPr>
        <w:ind w:left="4320" w:hanging="180"/>
      </w:pPr>
    </w:lvl>
    <w:lvl w:ilvl="6" w:tplc="76503C70">
      <w:start w:val="1"/>
      <w:numFmt w:val="decimal"/>
      <w:lvlText w:val="%7."/>
      <w:lvlJc w:val="left"/>
      <w:pPr>
        <w:ind w:left="5040" w:hanging="360"/>
      </w:pPr>
    </w:lvl>
    <w:lvl w:ilvl="7" w:tplc="039CCE1C">
      <w:start w:val="1"/>
      <w:numFmt w:val="lowerLetter"/>
      <w:lvlText w:val="%8."/>
      <w:lvlJc w:val="left"/>
      <w:pPr>
        <w:ind w:left="5760" w:hanging="360"/>
      </w:pPr>
    </w:lvl>
    <w:lvl w:ilvl="8" w:tplc="9BFA3454">
      <w:start w:val="1"/>
      <w:numFmt w:val="lowerRoman"/>
      <w:lvlText w:val="%9."/>
      <w:lvlJc w:val="right"/>
      <w:pPr>
        <w:ind w:left="6480" w:hanging="180"/>
      </w:pPr>
    </w:lvl>
  </w:abstractNum>
  <w:abstractNum w:abstractNumId="2" w15:restartNumberingAfterBreak="0">
    <w:nsid w:val="320A61DA"/>
    <w:multiLevelType w:val="hybridMultilevel"/>
    <w:tmpl w:val="6CD8F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554EBC"/>
    <w:multiLevelType w:val="hybridMultilevel"/>
    <w:tmpl w:val="78F03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8876C1"/>
    <w:multiLevelType w:val="hybridMultilevel"/>
    <w:tmpl w:val="2F2E4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1F1475"/>
    <w:multiLevelType w:val="hybridMultilevel"/>
    <w:tmpl w:val="3F701A5A"/>
    <w:lvl w:ilvl="0" w:tplc="DC203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468"/>
    <w:rsid w:val="000162F2"/>
    <w:rsid w:val="00143282"/>
    <w:rsid w:val="0020033E"/>
    <w:rsid w:val="002402AE"/>
    <w:rsid w:val="002A4D7C"/>
    <w:rsid w:val="003334CD"/>
    <w:rsid w:val="00354F86"/>
    <w:rsid w:val="003D3EE7"/>
    <w:rsid w:val="003F0016"/>
    <w:rsid w:val="004F5E28"/>
    <w:rsid w:val="00547702"/>
    <w:rsid w:val="006504E0"/>
    <w:rsid w:val="00666C83"/>
    <w:rsid w:val="006C67AF"/>
    <w:rsid w:val="00717B63"/>
    <w:rsid w:val="007616B6"/>
    <w:rsid w:val="0078180E"/>
    <w:rsid w:val="007A4453"/>
    <w:rsid w:val="007C2D92"/>
    <w:rsid w:val="00885DDB"/>
    <w:rsid w:val="008B31C5"/>
    <w:rsid w:val="00A66C62"/>
    <w:rsid w:val="00B06468"/>
    <w:rsid w:val="00B23D71"/>
    <w:rsid w:val="00B36F6A"/>
    <w:rsid w:val="00B44E7D"/>
    <w:rsid w:val="00B464E4"/>
    <w:rsid w:val="00B647D6"/>
    <w:rsid w:val="00BA2063"/>
    <w:rsid w:val="00BB0856"/>
    <w:rsid w:val="00C159BF"/>
    <w:rsid w:val="00C276D2"/>
    <w:rsid w:val="00C44E04"/>
    <w:rsid w:val="00C7466C"/>
    <w:rsid w:val="00E41B4E"/>
    <w:rsid w:val="00E67990"/>
    <w:rsid w:val="00E86DA2"/>
    <w:rsid w:val="00ED6C37"/>
    <w:rsid w:val="00EF2B8C"/>
    <w:rsid w:val="00F614A4"/>
    <w:rsid w:val="00F64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7CF14"/>
  <w15:chartTrackingRefBased/>
  <w15:docId w15:val="{024B580E-CEA6-4096-BFA0-AD9D6AD2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46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990"/>
    <w:pPr>
      <w:ind w:left="720"/>
      <w:contextualSpacing/>
    </w:pPr>
  </w:style>
  <w:style w:type="paragraph" w:styleId="BalloonText">
    <w:name w:val="Balloon Text"/>
    <w:basedOn w:val="Normal"/>
    <w:link w:val="BalloonTextChar"/>
    <w:uiPriority w:val="99"/>
    <w:semiHidden/>
    <w:unhideWhenUsed/>
    <w:rsid w:val="00F614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14A4"/>
    <w:rPr>
      <w:rFonts w:ascii="Segoe UI" w:hAnsi="Segoe UI" w:cs="Segoe UI"/>
      <w:sz w:val="18"/>
      <w:szCs w:val="18"/>
    </w:rPr>
  </w:style>
  <w:style w:type="character" w:styleId="CommentReference">
    <w:name w:val="annotation reference"/>
    <w:basedOn w:val="DefaultParagraphFont"/>
    <w:uiPriority w:val="99"/>
    <w:semiHidden/>
    <w:unhideWhenUsed/>
    <w:rsid w:val="000162F2"/>
    <w:rPr>
      <w:sz w:val="16"/>
      <w:szCs w:val="16"/>
    </w:rPr>
  </w:style>
  <w:style w:type="paragraph" w:styleId="CommentText">
    <w:name w:val="annotation text"/>
    <w:basedOn w:val="Normal"/>
    <w:link w:val="CommentTextChar"/>
    <w:uiPriority w:val="99"/>
    <w:semiHidden/>
    <w:unhideWhenUsed/>
    <w:rsid w:val="000162F2"/>
    <w:rPr>
      <w:sz w:val="20"/>
      <w:szCs w:val="20"/>
    </w:rPr>
  </w:style>
  <w:style w:type="character" w:customStyle="1" w:styleId="CommentTextChar">
    <w:name w:val="Comment Text Char"/>
    <w:basedOn w:val="DefaultParagraphFont"/>
    <w:link w:val="CommentText"/>
    <w:uiPriority w:val="99"/>
    <w:semiHidden/>
    <w:rsid w:val="000162F2"/>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162F2"/>
    <w:rPr>
      <w:b/>
      <w:bCs/>
    </w:rPr>
  </w:style>
  <w:style w:type="character" w:customStyle="1" w:styleId="CommentSubjectChar">
    <w:name w:val="Comment Subject Char"/>
    <w:basedOn w:val="CommentTextChar"/>
    <w:link w:val="CommentSubject"/>
    <w:uiPriority w:val="99"/>
    <w:semiHidden/>
    <w:rsid w:val="000162F2"/>
    <w:rPr>
      <w:rFonts w:ascii="Calibri" w:hAnsi="Calibri" w:cs="Times New Roman"/>
      <w:b/>
      <w:bCs/>
      <w:sz w:val="20"/>
      <w:szCs w:val="20"/>
    </w:rPr>
  </w:style>
  <w:style w:type="character" w:styleId="Hyperlink">
    <w:name w:val="Hyperlink"/>
    <w:basedOn w:val="DefaultParagraphFont"/>
    <w:uiPriority w:val="99"/>
    <w:unhideWhenUsed/>
    <w:rsid w:val="00885DDB"/>
    <w:rPr>
      <w:color w:val="0000FF"/>
      <w:u w:val="single"/>
    </w:rPr>
  </w:style>
  <w:style w:type="character" w:styleId="UnresolvedMention">
    <w:name w:val="Unresolved Mention"/>
    <w:basedOn w:val="DefaultParagraphFont"/>
    <w:uiPriority w:val="99"/>
    <w:semiHidden/>
    <w:unhideWhenUsed/>
    <w:rsid w:val="00B464E4"/>
    <w:rPr>
      <w:color w:val="605E5C"/>
      <w:shd w:val="clear" w:color="auto" w:fill="E1DFDD"/>
    </w:rPr>
  </w:style>
  <w:style w:type="paragraph" w:styleId="Header">
    <w:name w:val="header"/>
    <w:basedOn w:val="Normal"/>
    <w:link w:val="HeaderChar"/>
    <w:uiPriority w:val="99"/>
    <w:unhideWhenUsed/>
    <w:rsid w:val="00F64B2B"/>
    <w:pPr>
      <w:tabs>
        <w:tab w:val="center" w:pos="4680"/>
        <w:tab w:val="right" w:pos="9360"/>
      </w:tabs>
    </w:pPr>
  </w:style>
  <w:style w:type="character" w:customStyle="1" w:styleId="HeaderChar">
    <w:name w:val="Header Char"/>
    <w:basedOn w:val="DefaultParagraphFont"/>
    <w:link w:val="Header"/>
    <w:uiPriority w:val="99"/>
    <w:rsid w:val="00F64B2B"/>
    <w:rPr>
      <w:rFonts w:ascii="Calibri" w:hAnsi="Calibri" w:cs="Times New Roman"/>
    </w:rPr>
  </w:style>
  <w:style w:type="paragraph" w:styleId="Footer">
    <w:name w:val="footer"/>
    <w:basedOn w:val="Normal"/>
    <w:link w:val="FooterChar"/>
    <w:uiPriority w:val="99"/>
    <w:unhideWhenUsed/>
    <w:rsid w:val="00F64B2B"/>
    <w:pPr>
      <w:tabs>
        <w:tab w:val="center" w:pos="4680"/>
        <w:tab w:val="right" w:pos="9360"/>
      </w:tabs>
    </w:pPr>
  </w:style>
  <w:style w:type="character" w:customStyle="1" w:styleId="FooterChar">
    <w:name w:val="Footer Char"/>
    <w:basedOn w:val="DefaultParagraphFont"/>
    <w:link w:val="Footer"/>
    <w:uiPriority w:val="99"/>
    <w:rsid w:val="00F64B2B"/>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699756">
      <w:bodyDiv w:val="1"/>
      <w:marLeft w:val="0"/>
      <w:marRight w:val="0"/>
      <w:marTop w:val="0"/>
      <w:marBottom w:val="0"/>
      <w:divBdr>
        <w:top w:val="none" w:sz="0" w:space="0" w:color="auto"/>
        <w:left w:val="none" w:sz="0" w:space="0" w:color="auto"/>
        <w:bottom w:val="none" w:sz="0" w:space="0" w:color="auto"/>
        <w:right w:val="none" w:sz="0" w:space="0" w:color="auto"/>
      </w:divBdr>
    </w:div>
    <w:div w:id="191235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content/uploads/2020/03/IALA-Position-Document-on-the-Development-of-Marine-AtoN-Services-2019.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EC04A-ED36-46C0-BEBE-A8850D2BAD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E7794C-27C9-4235-93C5-08F11507A499}">
  <ds:schemaRefs>
    <ds:schemaRef ds:uri="http://schemas.microsoft.com/sharepoint/v3/contenttype/forms"/>
  </ds:schemaRefs>
</ds:datastoreItem>
</file>

<file path=customXml/itemProps3.xml><?xml version="1.0" encoding="utf-8"?>
<ds:datastoreItem xmlns:ds="http://schemas.openxmlformats.org/officeDocument/2006/customXml" ds:itemID="{1FED8EAB-AFCA-49DF-ABB7-B03D8429F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972E30-8A8F-45D1-8951-E82E3D91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1509</Words>
  <Characters>8606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Alvarez</dc:creator>
  <cp:keywords/>
  <dc:description/>
  <cp:lastModifiedBy>Jaime Alvarez</cp:lastModifiedBy>
  <cp:revision>5</cp:revision>
  <dcterms:created xsi:type="dcterms:W3CDTF">2020-08-25T07:44:00Z</dcterms:created>
  <dcterms:modified xsi:type="dcterms:W3CDTF">2020-09-20T16:04:00Z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